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AB068" w14:textId="77777777" w:rsidR="00C62CE7" w:rsidRPr="004178CA" w:rsidRDefault="00C62CE7" w:rsidP="00C62CE7">
      <w:pPr>
        <w:rPr>
          <w:bCs/>
          <w:lang w:val="en-US"/>
        </w:rPr>
      </w:pPr>
      <w:bookmarkStart w:id="0" w:name="_GoBack"/>
      <w:bookmarkEnd w:id="0"/>
      <w:r w:rsidRPr="004178CA">
        <w:rPr>
          <w:bCs/>
          <w:lang w:val="en-US"/>
        </w:rPr>
        <w:t>Appendix 2</w:t>
      </w:r>
    </w:p>
    <w:p w14:paraId="0A3E513D" w14:textId="77777777" w:rsidR="009F70E2" w:rsidRPr="004178CA" w:rsidRDefault="009F70E2" w:rsidP="005D7BD1">
      <w:pPr>
        <w:jc w:val="center"/>
        <w:rPr>
          <w:lang w:val="en-US"/>
        </w:rPr>
      </w:pPr>
      <w:r w:rsidRPr="004178CA">
        <w:rPr>
          <w:b/>
          <w:bCs/>
          <w:lang w:val="en-US"/>
        </w:rPr>
        <w:t>Application for Ethical Approval of Research Proposals</w:t>
      </w:r>
    </w:p>
    <w:p w14:paraId="13BF4144" w14:textId="77777777" w:rsidR="009F70E2" w:rsidRPr="004178CA" w:rsidRDefault="009F70E2" w:rsidP="009F70E2">
      <w:pPr>
        <w:rPr>
          <w:lang w:val="en-US"/>
        </w:rPr>
      </w:pPr>
      <w:r w:rsidRPr="004178CA">
        <w:rPr>
          <w:b/>
          <w:bCs/>
          <w:lang w:val="en-US"/>
        </w:rPr>
        <w:t>Title of Research</w:t>
      </w:r>
    </w:p>
    <w:p w14:paraId="2B3798B5" w14:textId="77777777" w:rsidR="009F70E2" w:rsidRPr="004178CA" w:rsidRDefault="005D7BD1" w:rsidP="009F70E2">
      <w:pPr>
        <w:rPr>
          <w:lang w:val="en-US"/>
        </w:rPr>
      </w:pPr>
      <w:r w:rsidRPr="004178CA">
        <w:rPr>
          <w:lang w:val="en-US"/>
        </w:rPr>
        <w:t>__________________________________________________________________________________</w:t>
      </w:r>
    </w:p>
    <w:p w14:paraId="0EEA2AC7" w14:textId="77777777" w:rsidR="002F2DDA" w:rsidRPr="004178CA" w:rsidRDefault="002F2DDA" w:rsidP="002F2DDA">
      <w:pPr>
        <w:rPr>
          <w:lang w:val="en-US"/>
        </w:rPr>
      </w:pPr>
      <w:r w:rsidRPr="004178CA">
        <w:rPr>
          <w:b/>
          <w:bCs/>
          <w:lang w:val="en-US"/>
        </w:rPr>
        <w:t>Research Reference Number</w:t>
      </w:r>
      <w:r w:rsidRPr="004178CA">
        <w:rPr>
          <w:rStyle w:val="FootnoteReference"/>
          <w:b/>
          <w:bCs/>
          <w:lang w:val="en-US"/>
        </w:rPr>
        <w:footnoteReference w:id="1"/>
      </w:r>
    </w:p>
    <w:p w14:paraId="4877D1A9" w14:textId="77777777" w:rsidR="002F2DDA" w:rsidRPr="004178CA" w:rsidRDefault="002F2DDA" w:rsidP="002F2DDA">
      <w:pPr>
        <w:rPr>
          <w:lang w:val="en-US"/>
        </w:rPr>
      </w:pPr>
      <w:r w:rsidRPr="004178CA">
        <w:rPr>
          <w:lang w:val="en-US"/>
        </w:rPr>
        <w:t>__________________________________________________________________________________</w:t>
      </w:r>
    </w:p>
    <w:p w14:paraId="37B3112B" w14:textId="77777777" w:rsidR="009F70E2" w:rsidRPr="004178CA" w:rsidRDefault="009F70E2" w:rsidP="009F70E2">
      <w:pPr>
        <w:rPr>
          <w:lang w:val="en-US"/>
        </w:rPr>
      </w:pPr>
      <w:r w:rsidRPr="004178CA">
        <w:rPr>
          <w:b/>
          <w:bCs/>
          <w:lang w:val="en-US"/>
        </w:rPr>
        <w:t>Researcher’s Name</w:t>
      </w:r>
    </w:p>
    <w:p w14:paraId="6BA6711D" w14:textId="77777777" w:rsidR="005D7BD1" w:rsidRPr="004178CA" w:rsidRDefault="005D7BD1" w:rsidP="005D7BD1">
      <w:pPr>
        <w:rPr>
          <w:lang w:val="en-US"/>
        </w:rPr>
      </w:pPr>
      <w:r w:rsidRPr="004178CA">
        <w:rPr>
          <w:lang w:val="en-US"/>
        </w:rPr>
        <w:t>__________________________________________________________________________________</w:t>
      </w:r>
    </w:p>
    <w:p w14:paraId="6B4E6536" w14:textId="77777777" w:rsidR="009F70E2" w:rsidRPr="004178CA" w:rsidRDefault="009F70E2" w:rsidP="009F70E2">
      <w:pPr>
        <w:rPr>
          <w:lang w:val="en-US"/>
        </w:rPr>
      </w:pPr>
      <w:r w:rsidRPr="004178CA">
        <w:rPr>
          <w:b/>
          <w:lang w:val="en-US"/>
        </w:rPr>
        <w:t>Email Address</w:t>
      </w:r>
    </w:p>
    <w:p w14:paraId="398DB63D" w14:textId="77777777" w:rsidR="005D7BD1" w:rsidRPr="004178CA" w:rsidRDefault="005D7BD1" w:rsidP="005D7BD1">
      <w:pPr>
        <w:rPr>
          <w:lang w:val="en-US"/>
        </w:rPr>
      </w:pPr>
      <w:r w:rsidRPr="004178CA">
        <w:rPr>
          <w:lang w:val="en-US"/>
        </w:rPr>
        <w:t>__________________________________________________________________________________</w:t>
      </w:r>
    </w:p>
    <w:p w14:paraId="0C95121D" w14:textId="77777777" w:rsidR="005D7BD1" w:rsidRPr="004178CA" w:rsidRDefault="009F70E2" w:rsidP="009F70E2">
      <w:pPr>
        <w:rPr>
          <w:lang w:val="en-US"/>
        </w:rPr>
      </w:pPr>
      <w:r w:rsidRPr="004178CA">
        <w:rPr>
          <w:b/>
          <w:lang w:val="en-US"/>
        </w:rPr>
        <w:t xml:space="preserve">Category of Proposer </w:t>
      </w:r>
      <w:r w:rsidRPr="004178CA">
        <w:rPr>
          <w:lang w:val="en-US"/>
        </w:rPr>
        <w:t>(please tick)</w:t>
      </w:r>
      <w:r w:rsidRPr="004178CA">
        <w:rPr>
          <w:lang w:val="en-US"/>
        </w:rPr>
        <w:tab/>
      </w:r>
    </w:p>
    <w:p w14:paraId="4DE48EBE" w14:textId="77777777" w:rsidR="009F70E2" w:rsidRPr="004178CA" w:rsidRDefault="00C07703" w:rsidP="009F70E2">
      <w:pPr>
        <w:rPr>
          <w:lang w:val="en-US"/>
        </w:rPr>
      </w:pPr>
      <w:r>
        <w:rPr>
          <w:b/>
          <w:bCs/>
          <w:noProof/>
        </w:rPr>
        <mc:AlternateContent>
          <mc:Choice Requires="wpg">
            <w:drawing>
              <wp:anchor distT="0" distB="0" distL="114300" distR="114300" simplePos="0" relativeHeight="251661312" behindDoc="0" locked="0" layoutInCell="1" allowOverlap="1" wp14:anchorId="4EF45B54" wp14:editId="0F607B89">
                <wp:simplePos x="0" y="0"/>
                <wp:positionH relativeFrom="page">
                  <wp:posOffset>4665980</wp:posOffset>
                </wp:positionH>
                <wp:positionV relativeFrom="paragraph">
                  <wp:posOffset>21590</wp:posOffset>
                </wp:positionV>
                <wp:extent cx="117475" cy="117475"/>
                <wp:effectExtent l="8255" t="13335" r="7620" b="12065"/>
                <wp:wrapNone/>
                <wp:docPr id="31"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7942" y="144"/>
                          <a:chExt cx="185" cy="185"/>
                        </a:xfrm>
                      </wpg:grpSpPr>
                      <wps:wsp>
                        <wps:cNvPr id="64" name="Freeform 84"/>
                        <wps:cNvSpPr>
                          <a:spLocks/>
                        </wps:cNvSpPr>
                        <wps:spPr bwMode="auto">
                          <a:xfrm>
                            <a:off x="7942" y="144"/>
                            <a:ext cx="185" cy="185"/>
                          </a:xfrm>
                          <a:custGeom>
                            <a:avLst/>
                            <a:gdLst>
                              <a:gd name="T0" fmla="+- 0 7942 7942"/>
                              <a:gd name="T1" fmla="*/ T0 w 185"/>
                              <a:gd name="T2" fmla="+- 0 329 144"/>
                              <a:gd name="T3" fmla="*/ 329 h 185"/>
                              <a:gd name="T4" fmla="+- 0 8126 7942"/>
                              <a:gd name="T5" fmla="*/ T4 w 185"/>
                              <a:gd name="T6" fmla="+- 0 329 144"/>
                              <a:gd name="T7" fmla="*/ 329 h 185"/>
                              <a:gd name="T8" fmla="+- 0 8126 7942"/>
                              <a:gd name="T9" fmla="*/ T8 w 185"/>
                              <a:gd name="T10" fmla="+- 0 144 144"/>
                              <a:gd name="T11" fmla="*/ 144 h 185"/>
                              <a:gd name="T12" fmla="+- 0 7942 7942"/>
                              <a:gd name="T13" fmla="*/ T12 w 185"/>
                              <a:gd name="T14" fmla="+- 0 144 144"/>
                              <a:gd name="T15" fmla="*/ 144 h 185"/>
                              <a:gd name="T16" fmla="+- 0 7942 7942"/>
                              <a:gd name="T17" fmla="*/ T16 w 185"/>
                              <a:gd name="T18" fmla="+- 0 329 144"/>
                              <a:gd name="T19" fmla="*/ 329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2D4B6F" id="Group 83" o:spid="_x0000_s1026" style="position:absolute;margin-left:367.4pt;margin-top:1.7pt;width:9.25pt;height:9.25pt;z-index:251661312;mso-position-horizontal-relative:page" coordorigin="7942,144"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">
                <v:shape id="Freeform 84" o:spid="_x0000_s1027" style="position:absolute;left:7942;top:144;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x1/cMA&#10;AADbAAAADwAAAGRycy9kb3ducmV2LnhtbESPzWrDMBCE74W8g9hCLiWRa4xJ3CghtBRMLyU/D7BY&#10;W1vUWhlJiZ23jwKFHoeZ+YbZ7Cbbiyv5YBwreF1mIIgbpw23Cs6nz8UKRIjIGnvHpOBGAXbb2dMG&#10;K+1GPtD1GFuRIBwqVNDFOFRShqYji2HpBuLk/ThvMSbpW6k9jglue5lnWSktGk4LHQ703lHze7xY&#10;BfjiclPUl5VZn7zG77o+fH04pebP0/4NRKQp/of/2rVWUBbw+JJ+gN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Xx1/cMAAADbAAAADwAAAAAAAAAAAAAAAACYAgAAZHJzL2Rv&#10;d25yZXYueG1sUEsFBgAAAAAEAAQA9QAAAIgDAAAAAA==&#10;" path="m,185r184,l184,,,,,185xe" filled="f" strokeweight=".72pt">
                  <v:path arrowok="t" o:connecttype="custom" o:connectlocs="0,329;184,329;184,144;0,144;0,329" o:connectangles="0,0,0,0,0"/>
                </v:shape>
                <w10:wrap anchorx="page"/>
              </v:group>
            </w:pict>
          </mc:Fallback>
        </mc:AlternateContent>
      </w:r>
      <w:r>
        <w:rPr>
          <w:noProof/>
        </w:rPr>
        <mc:AlternateContent>
          <mc:Choice Requires="wpg">
            <w:drawing>
              <wp:anchor distT="0" distB="0" distL="114300" distR="114300" simplePos="0" relativeHeight="251660288" behindDoc="0" locked="0" layoutInCell="1" allowOverlap="1" wp14:anchorId="036FFE54" wp14:editId="7A7CA1E5">
                <wp:simplePos x="0" y="0"/>
                <wp:positionH relativeFrom="page">
                  <wp:posOffset>1578610</wp:posOffset>
                </wp:positionH>
                <wp:positionV relativeFrom="paragraph">
                  <wp:posOffset>33655</wp:posOffset>
                </wp:positionV>
                <wp:extent cx="117475" cy="117475"/>
                <wp:effectExtent l="6985" t="6350" r="8890" b="9525"/>
                <wp:wrapNone/>
                <wp:docPr id="29"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7942" y="89"/>
                          <a:chExt cx="185" cy="185"/>
                        </a:xfrm>
                      </wpg:grpSpPr>
                      <wps:wsp>
                        <wps:cNvPr id="30" name="Freeform 82"/>
                        <wps:cNvSpPr>
                          <a:spLocks/>
                        </wps:cNvSpPr>
                        <wps:spPr bwMode="auto">
                          <a:xfrm>
                            <a:off x="7942" y="89"/>
                            <a:ext cx="185" cy="185"/>
                          </a:xfrm>
                          <a:custGeom>
                            <a:avLst/>
                            <a:gdLst>
                              <a:gd name="T0" fmla="+- 0 7942 7942"/>
                              <a:gd name="T1" fmla="*/ T0 w 185"/>
                              <a:gd name="T2" fmla="+- 0 274 89"/>
                              <a:gd name="T3" fmla="*/ 274 h 185"/>
                              <a:gd name="T4" fmla="+- 0 8126 7942"/>
                              <a:gd name="T5" fmla="*/ T4 w 185"/>
                              <a:gd name="T6" fmla="+- 0 274 89"/>
                              <a:gd name="T7" fmla="*/ 274 h 185"/>
                              <a:gd name="T8" fmla="+- 0 8126 7942"/>
                              <a:gd name="T9" fmla="*/ T8 w 185"/>
                              <a:gd name="T10" fmla="+- 0 89 89"/>
                              <a:gd name="T11" fmla="*/ 89 h 185"/>
                              <a:gd name="T12" fmla="+- 0 7942 7942"/>
                              <a:gd name="T13" fmla="*/ T12 w 185"/>
                              <a:gd name="T14" fmla="+- 0 89 89"/>
                              <a:gd name="T15" fmla="*/ 89 h 185"/>
                              <a:gd name="T16" fmla="+- 0 7942 7942"/>
                              <a:gd name="T17" fmla="*/ T16 w 185"/>
                              <a:gd name="T18" fmla="+- 0 274 89"/>
                              <a:gd name="T19" fmla="*/ 274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4FF72B" id="Group 81" o:spid="_x0000_s1026" style="position:absolute;margin-left:124.3pt;margin-top:2.65pt;width:9.25pt;height:9.25pt;z-index:251660288;mso-position-horizontal-relative:page" coordorigin="7942,89"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">
                <v:shape id="Freeform 82" o:spid="_x0000_s1027" style="position:absolute;left:7942;top:89;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Rc478A&#10;AADbAAAADwAAAGRycy9kb3ducmV2LnhtbERPzYrCMBC+C/sOYRb2Imu6KqLVKIsiFC9S3QcYmrEN&#10;NpOSRO2+vTkIHj++/9Wmt624kw/GsYKfUQaCuHLacK3g77z/noMIEVlj65gU/FOAzfpjsMJcuweX&#10;dD/FWqQQDjkqaGLscilD1ZDFMHIdceIuzluMCfpaao+PFG5bOc6ymbRoODU02NG2oep6ulkFOHRj&#10;My1uc7M4e43HoigPO6fU12f/uwQRqY9v8ctdaAWTtD59ST9Ar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9FzjvwAAANsAAAAPAAAAAAAAAAAAAAAAAJgCAABkcnMvZG93bnJl&#10;di54bWxQSwUGAAAAAAQABAD1AAAAhAMAAAAA&#10;" path="m,185r184,l184,,,,,185xe" filled="f" strokeweight=".72pt">
                  <v:path arrowok="t" o:connecttype="custom" o:connectlocs="0,274;184,274;184,89;0,89;0,274" o:connectangles="0,0,0,0,0"/>
                </v:shape>
                <w10:wrap anchorx="page"/>
              </v:group>
            </w:pict>
          </mc:Fallback>
        </mc:AlternateContent>
      </w:r>
      <w:r w:rsidR="009F70E2" w:rsidRPr="004178CA">
        <w:rPr>
          <w:b/>
          <w:lang w:val="en-US"/>
        </w:rPr>
        <w:t>Student</w:t>
      </w:r>
      <w:r w:rsidR="005D7BD1" w:rsidRPr="004178CA">
        <w:rPr>
          <w:lang w:val="en-US"/>
        </w:rPr>
        <w:tab/>
      </w:r>
      <w:r w:rsidR="005D7BD1" w:rsidRPr="004178CA">
        <w:rPr>
          <w:lang w:val="en-US"/>
        </w:rPr>
        <w:tab/>
      </w:r>
      <w:r w:rsidR="005D7BD1" w:rsidRPr="004178CA">
        <w:rPr>
          <w:lang w:val="en-US"/>
        </w:rPr>
        <w:tab/>
      </w:r>
      <w:r w:rsidR="009F70E2" w:rsidRPr="004178CA">
        <w:rPr>
          <w:b/>
          <w:bCs/>
          <w:lang w:val="en-US"/>
        </w:rPr>
        <w:t>Principal Investigator (Staff)</w:t>
      </w:r>
    </w:p>
    <w:p w14:paraId="5444EF4E" w14:textId="77777777" w:rsidR="009F70E2" w:rsidRPr="004178CA" w:rsidRDefault="009F70E2" w:rsidP="009F70E2">
      <w:pPr>
        <w:rPr>
          <w:b/>
          <w:lang w:val="en-US"/>
        </w:rPr>
      </w:pPr>
      <w:r w:rsidRPr="004178CA">
        <w:rPr>
          <w:b/>
          <w:lang w:val="en-US"/>
        </w:rPr>
        <w:t xml:space="preserve">If you are a student, please complete the following: Student Number: </w:t>
      </w:r>
    </w:p>
    <w:p w14:paraId="739D6CD5" w14:textId="77777777" w:rsidR="005D7BD1" w:rsidRPr="004178CA" w:rsidRDefault="005D7BD1" w:rsidP="005D7BD1">
      <w:pPr>
        <w:rPr>
          <w:lang w:val="en-US"/>
        </w:rPr>
      </w:pPr>
      <w:r w:rsidRPr="004178CA">
        <w:rPr>
          <w:lang w:val="en-US"/>
        </w:rPr>
        <w:t>__________________________________________________________________________________</w:t>
      </w:r>
    </w:p>
    <w:p w14:paraId="79651DFD" w14:textId="77777777" w:rsidR="009F70E2" w:rsidRPr="004178CA" w:rsidRDefault="009F70E2" w:rsidP="009F70E2">
      <w:pPr>
        <w:rPr>
          <w:lang w:val="en-US"/>
        </w:rPr>
      </w:pPr>
      <w:r w:rsidRPr="004178CA">
        <w:rPr>
          <w:b/>
          <w:lang w:val="en-US"/>
        </w:rPr>
        <w:t xml:space="preserve">Course of Study: </w:t>
      </w:r>
      <w:r w:rsidRPr="004178CA">
        <w:rPr>
          <w:b/>
          <w:lang w:val="en-US"/>
        </w:rPr>
        <w:tab/>
        <w:t>B.Ed.___</w:t>
      </w:r>
      <w:r w:rsidRPr="004178CA">
        <w:rPr>
          <w:b/>
          <w:lang w:val="en-US"/>
        </w:rPr>
        <w:tab/>
        <w:t xml:space="preserve">B.Sc.___ </w:t>
      </w:r>
      <w:r w:rsidRPr="004178CA">
        <w:rPr>
          <w:b/>
          <w:lang w:val="en-US"/>
        </w:rPr>
        <w:tab/>
        <w:t xml:space="preserve">PME ___ </w:t>
      </w:r>
      <w:r w:rsidRPr="004178CA">
        <w:rPr>
          <w:b/>
          <w:lang w:val="en-US"/>
        </w:rPr>
        <w:tab/>
        <w:t>MES ___</w:t>
      </w:r>
      <w:r w:rsidR="00ED03A8" w:rsidRPr="004178CA">
        <w:rPr>
          <w:b/>
          <w:lang w:val="en-US"/>
        </w:rPr>
        <w:tab/>
        <w:t>OTHER: ___</w:t>
      </w:r>
    </w:p>
    <w:p w14:paraId="373C616E" w14:textId="77777777" w:rsidR="005D7BD1" w:rsidRPr="004178CA" w:rsidRDefault="00C07703" w:rsidP="005D7BD1">
      <w:pPr>
        <w:spacing w:after="0"/>
        <w:rPr>
          <w:b/>
          <w:bCs/>
          <w:lang w:val="en-US"/>
        </w:rPr>
      </w:pPr>
      <w:r>
        <w:rPr>
          <w:b/>
          <w:bCs/>
          <w:noProof/>
        </w:rPr>
        <mc:AlternateContent>
          <mc:Choice Requires="wpg">
            <w:drawing>
              <wp:anchor distT="0" distB="0" distL="114300" distR="114300" simplePos="0" relativeHeight="251663360" behindDoc="1" locked="0" layoutInCell="1" allowOverlap="1" wp14:anchorId="1A5BD60A" wp14:editId="502EFD3F">
                <wp:simplePos x="0" y="0"/>
                <wp:positionH relativeFrom="page">
                  <wp:posOffset>1647190</wp:posOffset>
                </wp:positionH>
                <wp:positionV relativeFrom="paragraph">
                  <wp:posOffset>425450</wp:posOffset>
                </wp:positionV>
                <wp:extent cx="117475" cy="117475"/>
                <wp:effectExtent l="8890" t="5080" r="6985" b="10795"/>
                <wp:wrapNone/>
                <wp:docPr id="2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2594" y="670"/>
                          <a:chExt cx="185" cy="185"/>
                        </a:xfrm>
                      </wpg:grpSpPr>
                      <wps:wsp>
                        <wps:cNvPr id="28" name="Freeform 87"/>
                        <wps:cNvSpPr>
                          <a:spLocks/>
                        </wps:cNvSpPr>
                        <wps:spPr bwMode="auto">
                          <a:xfrm>
                            <a:off x="2594" y="670"/>
                            <a:ext cx="185" cy="185"/>
                          </a:xfrm>
                          <a:custGeom>
                            <a:avLst/>
                            <a:gdLst>
                              <a:gd name="T0" fmla="+- 0 2594 2594"/>
                              <a:gd name="T1" fmla="*/ T0 w 185"/>
                              <a:gd name="T2" fmla="+- 0 855 670"/>
                              <a:gd name="T3" fmla="*/ 855 h 185"/>
                              <a:gd name="T4" fmla="+- 0 2779 2594"/>
                              <a:gd name="T5" fmla="*/ T4 w 185"/>
                              <a:gd name="T6" fmla="+- 0 855 670"/>
                              <a:gd name="T7" fmla="*/ 855 h 185"/>
                              <a:gd name="T8" fmla="+- 0 2779 2594"/>
                              <a:gd name="T9" fmla="*/ T8 w 185"/>
                              <a:gd name="T10" fmla="+- 0 670 670"/>
                              <a:gd name="T11" fmla="*/ 670 h 185"/>
                              <a:gd name="T12" fmla="+- 0 2594 2594"/>
                              <a:gd name="T13" fmla="*/ T12 w 185"/>
                              <a:gd name="T14" fmla="+- 0 670 670"/>
                              <a:gd name="T15" fmla="*/ 670 h 185"/>
                              <a:gd name="T16" fmla="+- 0 2594 2594"/>
                              <a:gd name="T17" fmla="*/ T16 w 185"/>
                              <a:gd name="T18" fmla="+- 0 855 670"/>
                              <a:gd name="T19" fmla="*/ 85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E8FF4" id="Group 86" o:spid="_x0000_s1026" style="position:absolute;margin-left:129.7pt;margin-top:33.5pt;width:9.25pt;height:9.25pt;z-index:-251653120;mso-position-horizontal-relative:page" coordorigin="2594,67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">
                <v:shape id="Freeform 87" o:spid="_x0000_s1027" style="position:absolute;left:2594;top:670;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vGOL8A&#10;AADbAAAADwAAAGRycy9kb3ducmV2LnhtbERPzYrCMBC+C75DGGEvoukWEbcaZdlloXgR6z7A0Ixt&#10;sJmUJGp9e3MQPH58/5vdYDtxIx+MYwWf8wwEce204UbB/+lvtgIRIrLGzjEpeFCA3XY82mCh3Z2P&#10;dKtiI1IIhwIVtDH2hZShbslimLueOHFn5y3GBH0jtcd7CredzLNsKS0aTg0t9vTTUn2prlYBTl1u&#10;FuV1Zb5OXuOhLI/7X6fUx2T4XoOINMS3+OUutYI8jU1f0g+Q2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W8Y4vwAAANsAAAAPAAAAAAAAAAAAAAAAAJgCAABkcnMvZG93bnJl&#10;di54bWxQSwUGAAAAAAQABAD1AAAAhAMAAAAA&#10;" path="m,185r185,l185,,,,,185xe" filled="f" strokeweight=".72pt">
                  <v:path arrowok="t" o:connecttype="custom" o:connectlocs="0,855;185,855;185,670;0,670;0,855" o:connectangles="0,0,0,0,0"/>
                </v:shape>
                <w10:wrap anchorx="page"/>
              </v:group>
            </w:pict>
          </mc:Fallback>
        </mc:AlternateContent>
      </w:r>
      <w:r>
        <w:rPr>
          <w:b/>
          <w:bCs/>
          <w:noProof/>
        </w:rPr>
        <mc:AlternateContent>
          <mc:Choice Requires="wpg">
            <w:drawing>
              <wp:anchor distT="0" distB="0" distL="114300" distR="114300" simplePos="0" relativeHeight="251664384" behindDoc="1" locked="0" layoutInCell="1" allowOverlap="1" wp14:anchorId="35B63BE5" wp14:editId="2B248A26">
                <wp:simplePos x="0" y="0"/>
                <wp:positionH relativeFrom="page">
                  <wp:posOffset>3214370</wp:posOffset>
                </wp:positionH>
                <wp:positionV relativeFrom="paragraph">
                  <wp:posOffset>425450</wp:posOffset>
                </wp:positionV>
                <wp:extent cx="117475" cy="117475"/>
                <wp:effectExtent l="13970" t="5080" r="11430" b="10795"/>
                <wp:wrapNone/>
                <wp:docPr id="25"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5062" y="670"/>
                          <a:chExt cx="185" cy="185"/>
                        </a:xfrm>
                      </wpg:grpSpPr>
                      <wps:wsp>
                        <wps:cNvPr id="26" name="Freeform 89"/>
                        <wps:cNvSpPr>
                          <a:spLocks/>
                        </wps:cNvSpPr>
                        <wps:spPr bwMode="auto">
                          <a:xfrm>
                            <a:off x="5062" y="670"/>
                            <a:ext cx="185" cy="185"/>
                          </a:xfrm>
                          <a:custGeom>
                            <a:avLst/>
                            <a:gdLst>
                              <a:gd name="T0" fmla="+- 0 5062 5062"/>
                              <a:gd name="T1" fmla="*/ T0 w 185"/>
                              <a:gd name="T2" fmla="+- 0 855 670"/>
                              <a:gd name="T3" fmla="*/ 855 h 185"/>
                              <a:gd name="T4" fmla="+- 0 5246 5062"/>
                              <a:gd name="T5" fmla="*/ T4 w 185"/>
                              <a:gd name="T6" fmla="+- 0 855 670"/>
                              <a:gd name="T7" fmla="*/ 855 h 185"/>
                              <a:gd name="T8" fmla="+- 0 5246 5062"/>
                              <a:gd name="T9" fmla="*/ T8 w 185"/>
                              <a:gd name="T10" fmla="+- 0 670 670"/>
                              <a:gd name="T11" fmla="*/ 670 h 185"/>
                              <a:gd name="T12" fmla="+- 0 5062 5062"/>
                              <a:gd name="T13" fmla="*/ T12 w 185"/>
                              <a:gd name="T14" fmla="+- 0 670 670"/>
                              <a:gd name="T15" fmla="*/ 670 h 185"/>
                              <a:gd name="T16" fmla="+- 0 5062 5062"/>
                              <a:gd name="T17" fmla="*/ T16 w 185"/>
                              <a:gd name="T18" fmla="+- 0 855 670"/>
                              <a:gd name="T19" fmla="*/ 855 h 185"/>
                            </a:gdLst>
                            <a:ahLst/>
                            <a:cxnLst>
                              <a:cxn ang="0">
                                <a:pos x="T1" y="T3"/>
                              </a:cxn>
                              <a:cxn ang="0">
                                <a:pos x="T5" y="T7"/>
                              </a:cxn>
                              <a:cxn ang="0">
                                <a:pos x="T9" y="T11"/>
                              </a:cxn>
                              <a:cxn ang="0">
                                <a:pos x="T13" y="T15"/>
                              </a:cxn>
                              <a:cxn ang="0">
                                <a:pos x="T17" y="T19"/>
                              </a:cxn>
                            </a:cxnLst>
                            <a:rect l="0" t="0" r="r" b="b"/>
                            <a:pathLst>
                              <a:path w="185" h="185">
                                <a:moveTo>
                                  <a:pt x="0" y="185"/>
                                </a:moveTo>
                                <a:lnTo>
                                  <a:pt x="184" y="185"/>
                                </a:lnTo>
                                <a:lnTo>
                                  <a:pt x="184"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3B64B7" id="Group 88" o:spid="_x0000_s1026" style="position:absolute;margin-left:253.1pt;margin-top:33.5pt;width:9.25pt;height:9.25pt;z-index:-251652096;mso-position-horizontal-relative:page" coordorigin="5062,67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">
                <v:shape id="Freeform 89" o:spid="_x0000_s1027" style="position:absolute;left:5062;top:670;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j30cMA&#10;AADbAAAADwAAAGRycy9kb3ducmV2LnhtbESPwWrDMBBE74X8g9hALiWRa4pJ3SgmpARML8VJP2Cx&#10;NraotTKSnLh/XxUKPQ4z84bZVbMdxI18MI4VPG0yEMSt04Y7BZ+X03oLIkRkjYNjUvBNAar94mGH&#10;pXZ3buh2jp1IEA4lKuhjHEspQ9uTxbBxI3Hyrs5bjEn6TmqP9wS3g8yzrJAWDaeFHkc69tR+nSer&#10;AB9dbp7raWteLl7jR103729OqdVyPryCiDTH//Bfu9YK8gJ+v6Qf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j30cMAAADbAAAADwAAAAAAAAAAAAAAAACYAgAAZHJzL2Rv&#10;d25yZXYueG1sUEsFBgAAAAAEAAQA9QAAAIgDAAAAAA==&#10;" path="m,185r184,l184,,,,,185xe" filled="f" strokeweight=".72pt">
                  <v:path arrowok="t" o:connecttype="custom" o:connectlocs="0,855;184,855;184,670;0,670;0,855" o:connectangles="0,0,0,0,0"/>
                </v:shape>
                <w10:wrap anchorx="page"/>
              </v:group>
            </w:pict>
          </mc:Fallback>
        </mc:AlternateContent>
      </w:r>
      <w:r>
        <w:rPr>
          <w:b/>
          <w:bCs/>
          <w:noProof/>
        </w:rPr>
        <mc:AlternateContent>
          <mc:Choice Requires="wpg">
            <w:drawing>
              <wp:anchor distT="0" distB="0" distL="114300" distR="114300" simplePos="0" relativeHeight="251665408" behindDoc="1" locked="0" layoutInCell="1" allowOverlap="1" wp14:anchorId="33D491FF" wp14:editId="7CF1B455">
                <wp:simplePos x="0" y="0"/>
                <wp:positionH relativeFrom="page">
                  <wp:posOffset>4701540</wp:posOffset>
                </wp:positionH>
                <wp:positionV relativeFrom="paragraph">
                  <wp:posOffset>425450</wp:posOffset>
                </wp:positionV>
                <wp:extent cx="117475" cy="117475"/>
                <wp:effectExtent l="5715" t="5080" r="10160" b="10795"/>
                <wp:wrapNone/>
                <wp:docPr id="2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7404" y="670"/>
                          <a:chExt cx="185" cy="185"/>
                        </a:xfrm>
                      </wpg:grpSpPr>
                      <wps:wsp>
                        <wps:cNvPr id="24" name="Freeform 91"/>
                        <wps:cNvSpPr>
                          <a:spLocks/>
                        </wps:cNvSpPr>
                        <wps:spPr bwMode="auto">
                          <a:xfrm>
                            <a:off x="7404" y="670"/>
                            <a:ext cx="185" cy="185"/>
                          </a:xfrm>
                          <a:custGeom>
                            <a:avLst/>
                            <a:gdLst>
                              <a:gd name="T0" fmla="+- 0 7404 7404"/>
                              <a:gd name="T1" fmla="*/ T0 w 185"/>
                              <a:gd name="T2" fmla="+- 0 855 670"/>
                              <a:gd name="T3" fmla="*/ 855 h 185"/>
                              <a:gd name="T4" fmla="+- 0 7589 7404"/>
                              <a:gd name="T5" fmla="*/ T4 w 185"/>
                              <a:gd name="T6" fmla="+- 0 855 670"/>
                              <a:gd name="T7" fmla="*/ 855 h 185"/>
                              <a:gd name="T8" fmla="+- 0 7589 7404"/>
                              <a:gd name="T9" fmla="*/ T8 w 185"/>
                              <a:gd name="T10" fmla="+- 0 670 670"/>
                              <a:gd name="T11" fmla="*/ 670 h 185"/>
                              <a:gd name="T12" fmla="+- 0 7404 7404"/>
                              <a:gd name="T13" fmla="*/ T12 w 185"/>
                              <a:gd name="T14" fmla="+- 0 670 670"/>
                              <a:gd name="T15" fmla="*/ 670 h 185"/>
                              <a:gd name="T16" fmla="+- 0 7404 7404"/>
                              <a:gd name="T17" fmla="*/ T16 w 185"/>
                              <a:gd name="T18" fmla="+- 0 855 670"/>
                              <a:gd name="T19" fmla="*/ 855 h 185"/>
                            </a:gdLst>
                            <a:ahLst/>
                            <a:cxnLst>
                              <a:cxn ang="0">
                                <a:pos x="T1" y="T3"/>
                              </a:cxn>
                              <a:cxn ang="0">
                                <a:pos x="T5" y="T7"/>
                              </a:cxn>
                              <a:cxn ang="0">
                                <a:pos x="T9" y="T11"/>
                              </a:cxn>
                              <a:cxn ang="0">
                                <a:pos x="T13" y="T15"/>
                              </a:cxn>
                              <a:cxn ang="0">
                                <a:pos x="T17" y="T19"/>
                              </a:cxn>
                            </a:cxnLst>
                            <a:rect l="0" t="0" r="r" b="b"/>
                            <a:pathLst>
                              <a:path w="185" h="185">
                                <a:moveTo>
                                  <a:pt x="0" y="185"/>
                                </a:moveTo>
                                <a:lnTo>
                                  <a:pt x="185" y="185"/>
                                </a:lnTo>
                                <a:lnTo>
                                  <a:pt x="185" y="0"/>
                                </a:lnTo>
                                <a:lnTo>
                                  <a:pt x="0" y="0"/>
                                </a:lnTo>
                                <a:lnTo>
                                  <a:pt x="0" y="185"/>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8120F" id="Group 90" o:spid="_x0000_s1026" style="position:absolute;margin-left:370.2pt;margin-top:33.5pt;width:9.25pt;height:9.25pt;z-index:-251651072;mso-position-horizontal-relative:page" coordorigin="7404,670"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">
                <v:shape id="Freeform 91" o:spid="_x0000_s1027" style="position:absolute;left:7404;top:670;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bMPcMA&#10;AADbAAAADwAAAGRycy9kb3ducmV2LnhtbESPwWrDMBBE74X8g9hALiWRa0xJ3SgmpARML8VJP2Cx&#10;NraotTKSnLh/XxUKPQ4z84bZVbMdxI18MI4VPG0yEMSt04Y7BZ+X03oLIkRkjYNjUvBNAar94mGH&#10;pXZ3buh2jp1IEA4lKuhjHEspQ9uTxbBxI3Hyrs5bjEn6TmqP9wS3g8yz7FlaNJwWehzp2FP7dZ6s&#10;Anx0uSnqaWteLl7jR103729OqdVyPryCiDTH//Bfu9YK8gJ+v6Qf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bMPcMAAADbAAAADwAAAAAAAAAAAAAAAACYAgAAZHJzL2Rv&#10;d25yZXYueG1sUEsFBgAAAAAEAAQA9QAAAIgDAAAAAA==&#10;" path="m,185r185,l185,,,,,185xe" filled="f" strokeweight=".72pt">
                  <v:path arrowok="t" o:connecttype="custom" o:connectlocs="0,855;185,855;185,670;0,670;0,855" o:connectangles="0,0,0,0,0"/>
                </v:shape>
                <w10:wrap anchorx="page"/>
              </v:group>
            </w:pict>
          </mc:Fallback>
        </mc:AlternateContent>
      </w:r>
      <w:r w:rsidR="009F70E2" w:rsidRPr="004178CA">
        <w:rPr>
          <w:b/>
          <w:bCs/>
          <w:lang w:val="en-US"/>
        </w:rPr>
        <w:t xml:space="preserve">Please indicate the level of approval required (see accompanying notes). </w:t>
      </w:r>
    </w:p>
    <w:p w14:paraId="22728FCE" w14:textId="77777777" w:rsidR="009F70E2" w:rsidRPr="004178CA" w:rsidRDefault="005D7BD1" w:rsidP="005D7BD1">
      <w:pPr>
        <w:spacing w:after="0"/>
        <w:ind w:firstLine="720"/>
        <w:rPr>
          <w:lang w:val="en-US"/>
        </w:rPr>
      </w:pPr>
      <w:r w:rsidRPr="004178CA">
        <w:rPr>
          <w:b/>
          <w:bCs/>
          <w:lang w:val="en-US"/>
        </w:rPr>
        <w:t xml:space="preserve">     L</w:t>
      </w:r>
      <w:r w:rsidR="009F70E2" w:rsidRPr="004178CA">
        <w:rPr>
          <w:b/>
          <w:bCs/>
          <w:lang w:val="en-US"/>
        </w:rPr>
        <w:t>evel 0</w:t>
      </w:r>
      <w:r w:rsidR="009F70E2" w:rsidRPr="004178CA">
        <w:rPr>
          <w:b/>
          <w:bCs/>
          <w:lang w:val="en-US"/>
        </w:rPr>
        <w:tab/>
      </w:r>
      <w:r w:rsidRPr="004178CA">
        <w:rPr>
          <w:b/>
          <w:bCs/>
          <w:lang w:val="en-US"/>
        </w:rPr>
        <w:tab/>
        <w:t xml:space="preserve">           </w:t>
      </w:r>
      <w:r w:rsidR="009F70E2" w:rsidRPr="004178CA">
        <w:rPr>
          <w:b/>
          <w:bCs/>
          <w:lang w:val="en-US"/>
        </w:rPr>
        <w:t>Level 1</w:t>
      </w:r>
      <w:r w:rsidR="009F70E2" w:rsidRPr="004178CA">
        <w:rPr>
          <w:b/>
          <w:bCs/>
          <w:lang w:val="en-US"/>
        </w:rPr>
        <w:tab/>
      </w:r>
      <w:r w:rsidRPr="004178CA">
        <w:rPr>
          <w:b/>
          <w:bCs/>
          <w:lang w:val="en-US"/>
        </w:rPr>
        <w:tab/>
        <w:t xml:space="preserve">              </w:t>
      </w:r>
      <w:r w:rsidR="009F70E2" w:rsidRPr="004178CA">
        <w:rPr>
          <w:b/>
          <w:bCs/>
          <w:lang w:val="en-US"/>
        </w:rPr>
        <w:t>Level 2</w:t>
      </w:r>
    </w:p>
    <w:p w14:paraId="20039952" w14:textId="77777777" w:rsidR="005D7BD1" w:rsidRDefault="005D7BD1" w:rsidP="009F70E2">
      <w:pPr>
        <w:rPr>
          <w:rFonts w:ascii="Arial"/>
          <w:b/>
          <w:sz w:val="20"/>
          <w:lang w:val="en-US"/>
        </w:rPr>
      </w:pPr>
    </w:p>
    <w:p w14:paraId="451D9D34" w14:textId="77777777" w:rsidR="00CE1426" w:rsidRDefault="00CE1426" w:rsidP="009F70E2">
      <w:pPr>
        <w:rPr>
          <w:rFonts w:ascii="Arial"/>
          <w:b/>
          <w:sz w:val="20"/>
          <w:lang w:val="en-US"/>
        </w:rPr>
      </w:pPr>
    </w:p>
    <w:p w14:paraId="1C24B97F" w14:textId="77777777" w:rsidR="00CE1426" w:rsidRDefault="00CE1426" w:rsidP="00CE1426">
      <w:pPr>
        <w:rPr>
          <w:lang w:val="en-US"/>
        </w:rPr>
      </w:pPr>
    </w:p>
    <w:tbl>
      <w:tblPr>
        <w:tblStyle w:val="TableGrid"/>
        <w:tblW w:w="0" w:type="auto"/>
        <w:tblLook w:val="04A0" w:firstRow="1" w:lastRow="0" w:firstColumn="1" w:lastColumn="0" w:noHBand="0" w:noVBand="1"/>
      </w:tblPr>
      <w:tblGrid>
        <w:gridCol w:w="9016"/>
      </w:tblGrid>
      <w:tr w:rsidR="00CE1426" w14:paraId="09B0764D" w14:textId="77777777" w:rsidTr="00CE1426">
        <w:tc>
          <w:tcPr>
            <w:tcW w:w="9016" w:type="dxa"/>
            <w:tcBorders>
              <w:top w:val="single" w:sz="4" w:space="0" w:color="auto"/>
              <w:left w:val="single" w:sz="4" w:space="0" w:color="auto"/>
              <w:bottom w:val="single" w:sz="4" w:space="0" w:color="auto"/>
              <w:right w:val="single" w:sz="4" w:space="0" w:color="auto"/>
            </w:tcBorders>
          </w:tcPr>
          <w:p w14:paraId="47ECFC4D" w14:textId="77777777" w:rsidR="00CE1426" w:rsidRDefault="00CE1426" w:rsidP="00CE1426">
            <w:pPr>
              <w:pStyle w:val="ListParagraph"/>
              <w:numPr>
                <w:ilvl w:val="0"/>
                <w:numId w:val="13"/>
              </w:numPr>
              <w:spacing w:before="15"/>
              <w:ind w:right="661"/>
              <w:rPr>
                <w:rFonts w:ascii="Arial"/>
                <w:spacing w:val="-1"/>
                <w:sz w:val="20"/>
              </w:rPr>
            </w:pPr>
            <w:r>
              <w:rPr>
                <w:rFonts w:ascii="Arial"/>
                <w:b/>
                <w:sz w:val="20"/>
              </w:rPr>
              <w:t>Please</w:t>
            </w:r>
            <w:r>
              <w:rPr>
                <w:rFonts w:ascii="Arial"/>
                <w:b/>
                <w:spacing w:val="-7"/>
                <w:sz w:val="20"/>
              </w:rPr>
              <w:t xml:space="preserve"> </w:t>
            </w:r>
            <w:r>
              <w:rPr>
                <w:rFonts w:ascii="Arial"/>
                <w:b/>
                <w:sz w:val="20"/>
              </w:rPr>
              <w:t>give</w:t>
            </w:r>
            <w:r>
              <w:rPr>
                <w:rFonts w:ascii="Arial"/>
                <w:b/>
                <w:spacing w:val="-7"/>
                <w:sz w:val="20"/>
              </w:rPr>
              <w:t xml:space="preserve"> </w:t>
            </w:r>
            <w:r>
              <w:rPr>
                <w:rFonts w:ascii="Arial"/>
                <w:b/>
                <w:sz w:val="20"/>
              </w:rPr>
              <w:t>a</w:t>
            </w:r>
            <w:r>
              <w:rPr>
                <w:rFonts w:ascii="Arial"/>
                <w:b/>
                <w:spacing w:val="-5"/>
                <w:sz w:val="20"/>
              </w:rPr>
              <w:t xml:space="preserve"> </w:t>
            </w:r>
            <w:r>
              <w:rPr>
                <w:rFonts w:ascii="Arial"/>
                <w:b/>
                <w:sz w:val="20"/>
              </w:rPr>
              <w:t>structured</w:t>
            </w:r>
            <w:r>
              <w:rPr>
                <w:rFonts w:ascii="Arial"/>
                <w:b/>
                <w:spacing w:val="-6"/>
                <w:sz w:val="20"/>
              </w:rPr>
              <w:t xml:space="preserve"> </w:t>
            </w:r>
            <w:r>
              <w:rPr>
                <w:rFonts w:ascii="Arial"/>
                <w:b/>
                <w:spacing w:val="-1"/>
                <w:sz w:val="20"/>
              </w:rPr>
              <w:t>abstract</w:t>
            </w:r>
            <w:r>
              <w:rPr>
                <w:rFonts w:ascii="Arial"/>
                <w:b/>
                <w:spacing w:val="-6"/>
                <w:sz w:val="20"/>
              </w:rPr>
              <w:t xml:space="preserve"> </w:t>
            </w:r>
            <w:r>
              <w:rPr>
                <w:rFonts w:ascii="Arial"/>
                <w:b/>
                <w:sz w:val="20"/>
              </w:rPr>
              <w:t>of</w:t>
            </w:r>
            <w:r>
              <w:rPr>
                <w:rFonts w:ascii="Arial"/>
                <w:b/>
                <w:spacing w:val="-6"/>
                <w:sz w:val="20"/>
              </w:rPr>
              <w:t xml:space="preserve"> </w:t>
            </w:r>
            <w:r>
              <w:rPr>
                <w:rFonts w:ascii="Arial"/>
                <w:b/>
                <w:sz w:val="20"/>
              </w:rPr>
              <w:t>the</w:t>
            </w:r>
            <w:r>
              <w:rPr>
                <w:rFonts w:ascii="Arial"/>
                <w:b/>
                <w:spacing w:val="-7"/>
                <w:sz w:val="20"/>
              </w:rPr>
              <w:t xml:space="preserve"> </w:t>
            </w:r>
            <w:r>
              <w:rPr>
                <w:rFonts w:ascii="Arial"/>
                <w:b/>
                <w:sz w:val="20"/>
              </w:rPr>
              <w:t>proposed</w:t>
            </w:r>
            <w:r>
              <w:rPr>
                <w:rFonts w:ascii="Arial"/>
                <w:b/>
                <w:spacing w:val="-6"/>
                <w:sz w:val="20"/>
              </w:rPr>
              <w:t xml:space="preserve"> </w:t>
            </w:r>
            <w:r>
              <w:rPr>
                <w:rFonts w:ascii="Arial"/>
                <w:b/>
                <w:spacing w:val="-1"/>
                <w:sz w:val="20"/>
              </w:rPr>
              <w:t>research,</w:t>
            </w:r>
            <w:r>
              <w:rPr>
                <w:rFonts w:ascii="Arial"/>
                <w:b/>
                <w:spacing w:val="-7"/>
                <w:sz w:val="20"/>
              </w:rPr>
              <w:t xml:space="preserve"> </w:t>
            </w:r>
            <w:r>
              <w:rPr>
                <w:rFonts w:ascii="Arial"/>
                <w:b/>
                <w:spacing w:val="-1"/>
                <w:sz w:val="20"/>
              </w:rPr>
              <w:t>including</w:t>
            </w:r>
            <w:r>
              <w:rPr>
                <w:rFonts w:ascii="Arial"/>
                <w:b/>
                <w:spacing w:val="-6"/>
                <w:sz w:val="20"/>
              </w:rPr>
              <w:t xml:space="preserve"> </w:t>
            </w:r>
            <w:r>
              <w:rPr>
                <w:rFonts w:ascii="Arial"/>
                <w:b/>
                <w:sz w:val="20"/>
              </w:rPr>
              <w:t>the</w:t>
            </w:r>
            <w:r>
              <w:rPr>
                <w:rFonts w:ascii="Arial"/>
                <w:b/>
                <w:spacing w:val="-2"/>
                <w:sz w:val="20"/>
              </w:rPr>
              <w:t xml:space="preserve"> </w:t>
            </w:r>
            <w:r>
              <w:rPr>
                <w:rFonts w:ascii="Arial"/>
                <w:b/>
                <w:spacing w:val="-1"/>
                <w:sz w:val="20"/>
              </w:rPr>
              <w:t>methods</w:t>
            </w:r>
            <w:r>
              <w:rPr>
                <w:rFonts w:ascii="Arial"/>
                <w:b/>
                <w:spacing w:val="-5"/>
                <w:sz w:val="20"/>
              </w:rPr>
              <w:t xml:space="preserve"> </w:t>
            </w:r>
            <w:r>
              <w:rPr>
                <w:rFonts w:ascii="Arial"/>
                <w:b/>
                <w:spacing w:val="-1"/>
                <w:sz w:val="20"/>
              </w:rPr>
              <w:t>you</w:t>
            </w:r>
            <w:r>
              <w:rPr>
                <w:rFonts w:ascii="Arial"/>
                <w:b/>
                <w:spacing w:val="55"/>
                <w:w w:val="99"/>
                <w:sz w:val="20"/>
              </w:rPr>
              <w:t xml:space="preserve"> </w:t>
            </w:r>
            <w:r>
              <w:rPr>
                <w:rFonts w:ascii="Arial"/>
                <w:b/>
                <w:spacing w:val="-1"/>
                <w:sz w:val="20"/>
              </w:rPr>
              <w:t>intend</w:t>
            </w:r>
            <w:r>
              <w:rPr>
                <w:rFonts w:ascii="Arial"/>
                <w:b/>
                <w:spacing w:val="-6"/>
                <w:sz w:val="20"/>
              </w:rPr>
              <w:t xml:space="preserve"> </w:t>
            </w:r>
            <w:r>
              <w:rPr>
                <w:rFonts w:ascii="Arial"/>
                <w:b/>
                <w:sz w:val="20"/>
              </w:rPr>
              <w:t>to</w:t>
            </w:r>
            <w:r>
              <w:rPr>
                <w:rFonts w:ascii="Arial"/>
                <w:b/>
                <w:spacing w:val="-6"/>
                <w:sz w:val="20"/>
              </w:rPr>
              <w:t xml:space="preserve"> </w:t>
            </w:r>
            <w:r>
              <w:rPr>
                <w:rFonts w:ascii="Arial"/>
                <w:b/>
                <w:spacing w:val="-1"/>
                <w:sz w:val="20"/>
              </w:rPr>
              <w:t>use</w:t>
            </w:r>
            <w:r>
              <w:rPr>
                <w:rFonts w:ascii="Arial"/>
                <w:b/>
                <w:spacing w:val="-7"/>
                <w:sz w:val="20"/>
              </w:rPr>
              <w:t xml:space="preserve"> </w:t>
            </w:r>
            <w:r>
              <w:rPr>
                <w:rFonts w:ascii="Arial"/>
                <w:sz w:val="20"/>
              </w:rPr>
              <w:t>(approx.</w:t>
            </w:r>
            <w:r>
              <w:rPr>
                <w:rFonts w:ascii="Arial"/>
                <w:spacing w:val="-6"/>
                <w:sz w:val="20"/>
              </w:rPr>
              <w:t xml:space="preserve"> </w:t>
            </w:r>
            <w:r>
              <w:rPr>
                <w:rFonts w:ascii="Arial"/>
                <w:sz w:val="20"/>
              </w:rPr>
              <w:t>300</w:t>
            </w:r>
            <w:r>
              <w:rPr>
                <w:rFonts w:ascii="Arial"/>
                <w:spacing w:val="-5"/>
                <w:sz w:val="20"/>
              </w:rPr>
              <w:t xml:space="preserve"> </w:t>
            </w:r>
            <w:r>
              <w:rPr>
                <w:rFonts w:ascii="Arial"/>
                <w:spacing w:val="-1"/>
                <w:sz w:val="20"/>
              </w:rPr>
              <w:t>words).</w:t>
            </w:r>
          </w:p>
          <w:p w14:paraId="6997F488" w14:textId="77777777" w:rsidR="00CE1426" w:rsidRDefault="00CE1426">
            <w:pPr>
              <w:pStyle w:val="ListParagraph"/>
              <w:spacing w:before="15"/>
              <w:ind w:left="467" w:right="661"/>
              <w:rPr>
                <w:rFonts w:ascii="Arial"/>
                <w:spacing w:val="-1"/>
                <w:sz w:val="20"/>
              </w:rPr>
            </w:pPr>
          </w:p>
          <w:p w14:paraId="058CE817" w14:textId="77777777" w:rsidR="00CE1426" w:rsidRDefault="00CE1426"/>
        </w:tc>
      </w:tr>
    </w:tbl>
    <w:p w14:paraId="51B72770" w14:textId="77777777" w:rsidR="00CE1426" w:rsidRDefault="00CE1426" w:rsidP="00CE1426">
      <w:pPr>
        <w:rPr>
          <w:lang w:val="en-US"/>
        </w:rPr>
      </w:pPr>
    </w:p>
    <w:p w14:paraId="7A70C7C1" w14:textId="77777777" w:rsidR="00CE1426" w:rsidRDefault="00CE1426" w:rsidP="00CE1426">
      <w:pPr>
        <w:rPr>
          <w:lang w:val="en-US"/>
        </w:rPr>
      </w:pPr>
    </w:p>
    <w:p w14:paraId="53AC2FAC" w14:textId="77777777" w:rsidR="00CE1426" w:rsidRDefault="00CE1426" w:rsidP="00CE1426">
      <w:pPr>
        <w:rPr>
          <w:lang w:val="en-US"/>
        </w:rPr>
      </w:pPr>
    </w:p>
    <w:p w14:paraId="0FADBD5E" w14:textId="77777777" w:rsidR="00CE1426" w:rsidRDefault="00CE1426" w:rsidP="00CE1426">
      <w:pPr>
        <w:rPr>
          <w:lang w:val="en-US"/>
        </w:rPr>
      </w:pPr>
    </w:p>
    <w:p w14:paraId="1746777F" w14:textId="77777777" w:rsidR="00CE1426" w:rsidRDefault="00CE1426" w:rsidP="00CE1426">
      <w:pPr>
        <w:rPr>
          <w:del w:id="1" w:author="Mai Ralph" w:date="2016-10-20T11:42:00Z"/>
          <w:lang w:val="en-US"/>
        </w:rPr>
      </w:pPr>
    </w:p>
    <w:p w14:paraId="05630D65" w14:textId="77777777" w:rsidR="00CE1426" w:rsidRDefault="00CE1426" w:rsidP="00CE1426">
      <w:pPr>
        <w:rPr>
          <w:b/>
          <w:bCs/>
          <w:lang w:val="en-US"/>
        </w:rPr>
      </w:pPr>
    </w:p>
    <w:p w14:paraId="44058F64" w14:textId="77777777" w:rsidR="00CE1426" w:rsidRDefault="00CE1426" w:rsidP="00CE1426">
      <w:pPr>
        <w:spacing w:after="0" w:line="240" w:lineRule="auto"/>
        <w:rPr>
          <w:rFonts w:ascii="Franklin Gothic" w:hAnsi="Franklin Gothic" w:cs="Times New Roman"/>
          <w:b/>
          <w:sz w:val="36"/>
          <w:szCs w:val="36"/>
        </w:rPr>
      </w:pPr>
      <w:r>
        <w:rPr>
          <w:b/>
          <w:bCs/>
          <w:lang w:val="en-US"/>
        </w:rPr>
        <w:t xml:space="preserve">            </w:t>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t xml:space="preserve">              </w:t>
      </w:r>
      <w:r>
        <w:rPr>
          <w:b/>
          <w:sz w:val="20"/>
          <w:szCs w:val="20"/>
          <w:lang w:val="en-US"/>
        </w:rPr>
        <w:t>Please tick</w:t>
      </w:r>
      <w:r>
        <w:rPr>
          <w:b/>
          <w:lang w:val="en-US"/>
        </w:rPr>
        <w:t xml:space="preserve"> </w:t>
      </w:r>
      <w:r>
        <w:rPr>
          <w:rFonts w:ascii="Franklin Gothic" w:hAnsi="Franklin Gothic" w:cs="Times New Roman"/>
          <w:b/>
          <w:sz w:val="28"/>
          <w:szCs w:val="28"/>
        </w:rPr>
        <w:t>√</w:t>
      </w:r>
    </w:p>
    <w:p w14:paraId="245AD5E8" w14:textId="77777777" w:rsidR="00CE1426" w:rsidRDefault="00CE1426" w:rsidP="00CE1426">
      <w:pPr>
        <w:spacing w:after="0" w:line="240" w:lineRule="auto"/>
        <w:rPr>
          <w:rFonts w:ascii="Times New Roman" w:hAnsi="Times New Roman" w:cs="Times New Roman"/>
          <w:b/>
          <w:bCs/>
          <w:sz w:val="24"/>
          <w:szCs w:val="24"/>
          <w:lang w:val="en-US"/>
        </w:rPr>
      </w:pP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Franklin Gothic" w:hAnsi="Franklin Gothic" w:cs="Times New Roman"/>
          <w:b/>
          <w:sz w:val="36"/>
          <w:szCs w:val="36"/>
        </w:rPr>
        <w:tab/>
      </w:r>
      <w:r>
        <w:rPr>
          <w:rFonts w:ascii="Times New Roman" w:hAnsi="Times New Roman" w:cs="Times New Roman"/>
          <w:b/>
          <w:sz w:val="24"/>
          <w:szCs w:val="24"/>
        </w:rPr>
        <w:t xml:space="preserve">     </w:t>
      </w:r>
    </w:p>
    <w:tbl>
      <w:tblPr>
        <w:tblStyle w:val="TableGrid"/>
        <w:tblW w:w="9209" w:type="dxa"/>
        <w:tblLook w:val="04A0" w:firstRow="1" w:lastRow="0" w:firstColumn="1" w:lastColumn="0" w:noHBand="0" w:noVBand="1"/>
      </w:tblPr>
      <w:tblGrid>
        <w:gridCol w:w="7910"/>
        <w:gridCol w:w="649"/>
        <w:gridCol w:w="650"/>
      </w:tblGrid>
      <w:tr w:rsidR="00CE1426" w14:paraId="7F11DC87"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4BCCF24F" w14:textId="77777777" w:rsidR="00CE1426" w:rsidRDefault="00CE1426">
            <w:pPr>
              <w:rPr>
                <w:lang w:val="en-US"/>
              </w:rPr>
            </w:pPr>
            <w:r>
              <w:rPr>
                <w:b/>
                <w:bCs/>
                <w:lang w:val="en-US"/>
              </w:rPr>
              <w:t>2. Please answer the following questions in relation to your proposed research. Questions (b), (c) or (d) will require detailed explanations if answered ‘yes’ and will be referred for additional scrutiny by the MERC. Answering ‘Yes’ to</w:t>
            </w:r>
          </w:p>
        </w:tc>
        <w:tc>
          <w:tcPr>
            <w:tcW w:w="649" w:type="dxa"/>
            <w:tcBorders>
              <w:top w:val="single" w:sz="4" w:space="0" w:color="auto"/>
              <w:left w:val="single" w:sz="4" w:space="0" w:color="auto"/>
              <w:bottom w:val="single" w:sz="4" w:space="0" w:color="auto"/>
              <w:right w:val="single" w:sz="4" w:space="0" w:color="auto"/>
            </w:tcBorders>
            <w:hideMark/>
          </w:tcPr>
          <w:p w14:paraId="1078900D" w14:textId="77777777" w:rsidR="00CE1426" w:rsidRDefault="00CE1426">
            <w:pPr>
              <w:rPr>
                <w:b/>
                <w:bCs/>
                <w:lang w:val="en-US"/>
              </w:rPr>
            </w:pPr>
            <w:r>
              <w:rPr>
                <w:rFonts w:ascii="Times New Roman" w:hAnsi="Times New Roman" w:cs="Times New Roman"/>
                <w:b/>
                <w:sz w:val="24"/>
                <w:szCs w:val="24"/>
              </w:rPr>
              <w:t>Yes</w:t>
            </w:r>
          </w:p>
        </w:tc>
        <w:tc>
          <w:tcPr>
            <w:tcW w:w="650" w:type="dxa"/>
            <w:tcBorders>
              <w:top w:val="single" w:sz="4" w:space="0" w:color="auto"/>
              <w:left w:val="single" w:sz="4" w:space="0" w:color="auto"/>
              <w:bottom w:val="single" w:sz="4" w:space="0" w:color="auto"/>
              <w:right w:val="single" w:sz="4" w:space="0" w:color="auto"/>
            </w:tcBorders>
            <w:hideMark/>
          </w:tcPr>
          <w:p w14:paraId="7C3B03E8" w14:textId="77777777" w:rsidR="00CE1426" w:rsidRDefault="00CE1426">
            <w:pPr>
              <w:rPr>
                <w:rFonts w:ascii="Times New Roman" w:hAnsi="Times New Roman" w:cs="Times New Roman"/>
                <w:b/>
                <w:bCs/>
                <w:sz w:val="24"/>
                <w:szCs w:val="24"/>
                <w:lang w:val="en-US"/>
              </w:rPr>
            </w:pPr>
            <w:r>
              <w:rPr>
                <w:rFonts w:ascii="Times New Roman" w:hAnsi="Times New Roman" w:cs="Times New Roman"/>
                <w:b/>
                <w:bCs/>
                <w:sz w:val="24"/>
                <w:szCs w:val="24"/>
                <w:lang w:val="en-US"/>
              </w:rPr>
              <w:t>No</w:t>
            </w:r>
          </w:p>
        </w:tc>
      </w:tr>
      <w:tr w:rsidR="00CE1426" w14:paraId="362950D3"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6B4633FB" w14:textId="77777777" w:rsidR="00CE1426" w:rsidRDefault="00CE1426">
            <w:pPr>
              <w:rPr>
                <w:lang w:val="en-US"/>
              </w:rPr>
            </w:pPr>
            <w:r>
              <w:rPr>
                <w:lang w:val="en-US"/>
              </w:rPr>
              <w:t>a. Does the research involve work with children (under-18) or vulnerable adults?</w:t>
            </w:r>
          </w:p>
          <w:p w14:paraId="7F4517A5" w14:textId="77777777" w:rsidR="00CE1426" w:rsidRDefault="00CE1426">
            <w:pPr>
              <w:rPr>
                <w:lang w:val="en-US"/>
              </w:rPr>
            </w:pPr>
            <w:r>
              <w:rPr>
                <w:lang w:val="en-US"/>
              </w:rPr>
              <w:t>If ‘Yes’, has appropriate Garda clearance (or equivalent) been obtained (include details)?</w:t>
            </w:r>
          </w:p>
        </w:tc>
        <w:tc>
          <w:tcPr>
            <w:tcW w:w="649" w:type="dxa"/>
            <w:tcBorders>
              <w:top w:val="single" w:sz="4" w:space="0" w:color="auto"/>
              <w:left w:val="single" w:sz="4" w:space="0" w:color="auto"/>
              <w:bottom w:val="single" w:sz="4" w:space="0" w:color="auto"/>
              <w:right w:val="single" w:sz="4" w:space="0" w:color="auto"/>
            </w:tcBorders>
          </w:tcPr>
          <w:p w14:paraId="18A911B3" w14:textId="77777777" w:rsidR="00CE1426" w:rsidRDefault="00CE1426">
            <w:pPr>
              <w:rPr>
                <w:b/>
                <w:bCs/>
                <w:lang w:val="en-US"/>
              </w:rPr>
            </w:pPr>
          </w:p>
        </w:tc>
        <w:tc>
          <w:tcPr>
            <w:tcW w:w="650" w:type="dxa"/>
            <w:tcBorders>
              <w:top w:val="single" w:sz="4" w:space="0" w:color="auto"/>
              <w:left w:val="single" w:sz="4" w:space="0" w:color="auto"/>
              <w:bottom w:val="single" w:sz="4" w:space="0" w:color="auto"/>
              <w:right w:val="single" w:sz="4" w:space="0" w:color="auto"/>
            </w:tcBorders>
          </w:tcPr>
          <w:p w14:paraId="2918C424" w14:textId="77777777" w:rsidR="00CE1426" w:rsidRDefault="00CE1426">
            <w:pPr>
              <w:rPr>
                <w:b/>
                <w:bCs/>
                <w:lang w:val="en-US"/>
              </w:rPr>
            </w:pPr>
          </w:p>
        </w:tc>
      </w:tr>
      <w:tr w:rsidR="00CE1426" w14:paraId="25D285EF"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6A0E8DE2" w14:textId="77777777" w:rsidR="00CE1426" w:rsidRDefault="00CE1426">
            <w:pPr>
              <w:rPr>
                <w:lang w:val="en-US"/>
              </w:rPr>
            </w:pPr>
            <w:r>
              <w:rPr>
                <w:lang w:val="en-US"/>
              </w:rPr>
              <w:t>Please provide the date of issue on the Certificate of Garda Vetting.</w:t>
            </w:r>
          </w:p>
        </w:tc>
        <w:tc>
          <w:tcPr>
            <w:tcW w:w="1299" w:type="dxa"/>
            <w:gridSpan w:val="2"/>
            <w:tcBorders>
              <w:top w:val="single" w:sz="4" w:space="0" w:color="auto"/>
              <w:left w:val="single" w:sz="4" w:space="0" w:color="auto"/>
              <w:bottom w:val="single" w:sz="4" w:space="0" w:color="auto"/>
              <w:right w:val="single" w:sz="4" w:space="0" w:color="auto"/>
            </w:tcBorders>
          </w:tcPr>
          <w:p w14:paraId="4B661222" w14:textId="77777777" w:rsidR="00CE1426" w:rsidRDefault="00CE1426">
            <w:pPr>
              <w:rPr>
                <w:b/>
                <w:bCs/>
                <w:lang w:val="en-US"/>
              </w:rPr>
            </w:pPr>
          </w:p>
        </w:tc>
      </w:tr>
      <w:tr w:rsidR="00CE1426" w14:paraId="4570C7AC"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1868E4AA" w14:textId="77777777" w:rsidR="00CE1426" w:rsidRDefault="00CE1426">
            <w:pPr>
              <w:rPr>
                <w:lang w:val="en-US"/>
              </w:rPr>
            </w:pPr>
            <w:r>
              <w:rPr>
                <w:lang w:val="en-US"/>
              </w:rPr>
              <w:t>b. Does the research involve work with students on a module you teach or assess?</w:t>
            </w:r>
          </w:p>
        </w:tc>
        <w:tc>
          <w:tcPr>
            <w:tcW w:w="649" w:type="dxa"/>
            <w:tcBorders>
              <w:top w:val="single" w:sz="4" w:space="0" w:color="auto"/>
              <w:left w:val="single" w:sz="4" w:space="0" w:color="auto"/>
              <w:bottom w:val="single" w:sz="4" w:space="0" w:color="auto"/>
              <w:right w:val="single" w:sz="4" w:space="0" w:color="auto"/>
            </w:tcBorders>
          </w:tcPr>
          <w:p w14:paraId="0B190223" w14:textId="77777777" w:rsidR="00CE1426" w:rsidRDefault="00CE1426">
            <w:pPr>
              <w:rPr>
                <w:b/>
                <w:bCs/>
                <w:lang w:val="en-US"/>
              </w:rPr>
            </w:pPr>
          </w:p>
        </w:tc>
        <w:tc>
          <w:tcPr>
            <w:tcW w:w="650" w:type="dxa"/>
            <w:tcBorders>
              <w:top w:val="single" w:sz="4" w:space="0" w:color="auto"/>
              <w:left w:val="single" w:sz="4" w:space="0" w:color="auto"/>
              <w:bottom w:val="single" w:sz="4" w:space="0" w:color="auto"/>
              <w:right w:val="single" w:sz="4" w:space="0" w:color="auto"/>
            </w:tcBorders>
          </w:tcPr>
          <w:p w14:paraId="5973AAEA" w14:textId="77777777" w:rsidR="00CE1426" w:rsidRDefault="00CE1426">
            <w:pPr>
              <w:rPr>
                <w:b/>
                <w:bCs/>
                <w:lang w:val="en-US"/>
              </w:rPr>
            </w:pPr>
          </w:p>
        </w:tc>
      </w:tr>
      <w:tr w:rsidR="00CE1426" w14:paraId="4B69E91C"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12A8E435" w14:textId="77777777" w:rsidR="00CE1426" w:rsidRDefault="00CE1426">
            <w:pPr>
              <w:rPr>
                <w:lang w:val="en-US"/>
              </w:rPr>
            </w:pPr>
            <w:r>
              <w:rPr>
                <w:lang w:val="en-US"/>
              </w:rPr>
              <w:t>c. Could any aspect of the research give rise to any form of harm to participants, including the researcher(s)?</w:t>
            </w:r>
          </w:p>
        </w:tc>
        <w:tc>
          <w:tcPr>
            <w:tcW w:w="649" w:type="dxa"/>
            <w:tcBorders>
              <w:top w:val="single" w:sz="4" w:space="0" w:color="auto"/>
              <w:left w:val="single" w:sz="4" w:space="0" w:color="auto"/>
              <w:bottom w:val="single" w:sz="4" w:space="0" w:color="auto"/>
              <w:right w:val="single" w:sz="4" w:space="0" w:color="auto"/>
            </w:tcBorders>
          </w:tcPr>
          <w:p w14:paraId="74478D1B" w14:textId="77777777" w:rsidR="00CE1426" w:rsidRDefault="00CE1426">
            <w:pPr>
              <w:rPr>
                <w:b/>
                <w:bCs/>
                <w:lang w:val="en-US"/>
              </w:rPr>
            </w:pPr>
          </w:p>
        </w:tc>
        <w:tc>
          <w:tcPr>
            <w:tcW w:w="650" w:type="dxa"/>
            <w:tcBorders>
              <w:top w:val="single" w:sz="4" w:space="0" w:color="auto"/>
              <w:left w:val="single" w:sz="4" w:space="0" w:color="auto"/>
              <w:bottom w:val="single" w:sz="4" w:space="0" w:color="auto"/>
              <w:right w:val="single" w:sz="4" w:space="0" w:color="auto"/>
            </w:tcBorders>
          </w:tcPr>
          <w:p w14:paraId="77FD4C6D" w14:textId="77777777" w:rsidR="00CE1426" w:rsidRDefault="00CE1426">
            <w:pPr>
              <w:rPr>
                <w:b/>
                <w:bCs/>
                <w:lang w:val="en-US"/>
              </w:rPr>
            </w:pPr>
          </w:p>
        </w:tc>
      </w:tr>
      <w:tr w:rsidR="00CE1426" w14:paraId="2CA6EB76"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3920A639" w14:textId="77777777" w:rsidR="00CE1426" w:rsidRDefault="00CE1426">
            <w:pPr>
              <w:rPr>
                <w:lang w:val="en-US"/>
              </w:rPr>
            </w:pPr>
            <w:r>
              <w:rPr>
                <w:lang w:val="en-US"/>
              </w:rPr>
              <w:t>d. Could any aspect of the research produce information that could lead to criminal prosecution of the participants or others?</w:t>
            </w:r>
          </w:p>
        </w:tc>
        <w:tc>
          <w:tcPr>
            <w:tcW w:w="649" w:type="dxa"/>
            <w:tcBorders>
              <w:top w:val="single" w:sz="4" w:space="0" w:color="auto"/>
              <w:left w:val="single" w:sz="4" w:space="0" w:color="auto"/>
              <w:bottom w:val="single" w:sz="4" w:space="0" w:color="auto"/>
              <w:right w:val="single" w:sz="4" w:space="0" w:color="auto"/>
            </w:tcBorders>
          </w:tcPr>
          <w:p w14:paraId="3495A463" w14:textId="77777777" w:rsidR="00CE1426" w:rsidRDefault="00CE1426">
            <w:pPr>
              <w:rPr>
                <w:b/>
                <w:bCs/>
                <w:lang w:val="en-US"/>
              </w:rPr>
            </w:pPr>
          </w:p>
        </w:tc>
        <w:tc>
          <w:tcPr>
            <w:tcW w:w="650" w:type="dxa"/>
            <w:tcBorders>
              <w:top w:val="single" w:sz="4" w:space="0" w:color="auto"/>
              <w:left w:val="single" w:sz="4" w:space="0" w:color="auto"/>
              <w:bottom w:val="single" w:sz="4" w:space="0" w:color="auto"/>
              <w:right w:val="single" w:sz="4" w:space="0" w:color="auto"/>
            </w:tcBorders>
          </w:tcPr>
          <w:p w14:paraId="6BD02EF9" w14:textId="77777777" w:rsidR="00CE1426" w:rsidRDefault="00CE1426">
            <w:pPr>
              <w:rPr>
                <w:b/>
                <w:bCs/>
                <w:lang w:val="en-US"/>
              </w:rPr>
            </w:pPr>
          </w:p>
        </w:tc>
      </w:tr>
      <w:tr w:rsidR="00CE1426" w14:paraId="63ED5AB9"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1AA3E204" w14:textId="77777777" w:rsidR="00CE1426" w:rsidRDefault="00CE1426">
            <w:pPr>
              <w:rPr>
                <w:lang w:val="en-US"/>
              </w:rPr>
            </w:pPr>
            <w:r>
              <w:rPr>
                <w:lang w:val="en-US"/>
              </w:rPr>
              <w:t>e. Is deception of the participants planned in any aspect of the research? If yes, provide details.</w:t>
            </w:r>
          </w:p>
        </w:tc>
        <w:tc>
          <w:tcPr>
            <w:tcW w:w="649" w:type="dxa"/>
            <w:tcBorders>
              <w:top w:val="single" w:sz="4" w:space="0" w:color="auto"/>
              <w:left w:val="single" w:sz="4" w:space="0" w:color="auto"/>
              <w:bottom w:val="single" w:sz="4" w:space="0" w:color="auto"/>
              <w:right w:val="single" w:sz="4" w:space="0" w:color="auto"/>
            </w:tcBorders>
          </w:tcPr>
          <w:p w14:paraId="1C226642" w14:textId="77777777" w:rsidR="00CE1426" w:rsidRDefault="00CE1426">
            <w:pPr>
              <w:rPr>
                <w:b/>
                <w:bCs/>
                <w:lang w:val="en-US"/>
              </w:rPr>
            </w:pPr>
          </w:p>
        </w:tc>
        <w:tc>
          <w:tcPr>
            <w:tcW w:w="650" w:type="dxa"/>
            <w:tcBorders>
              <w:top w:val="single" w:sz="4" w:space="0" w:color="auto"/>
              <w:left w:val="single" w:sz="4" w:space="0" w:color="auto"/>
              <w:bottom w:val="single" w:sz="4" w:space="0" w:color="auto"/>
              <w:right w:val="single" w:sz="4" w:space="0" w:color="auto"/>
            </w:tcBorders>
          </w:tcPr>
          <w:p w14:paraId="6EB9AB4B" w14:textId="77777777" w:rsidR="00CE1426" w:rsidRDefault="00CE1426">
            <w:pPr>
              <w:rPr>
                <w:b/>
                <w:bCs/>
                <w:lang w:val="en-US"/>
              </w:rPr>
            </w:pPr>
          </w:p>
        </w:tc>
      </w:tr>
      <w:tr w:rsidR="00CE1426" w14:paraId="2CBBB419" w14:textId="77777777" w:rsidTr="00CE1426">
        <w:tc>
          <w:tcPr>
            <w:tcW w:w="7910" w:type="dxa"/>
            <w:tcBorders>
              <w:top w:val="single" w:sz="4" w:space="0" w:color="auto"/>
              <w:left w:val="single" w:sz="4" w:space="0" w:color="auto"/>
              <w:bottom w:val="single" w:sz="4" w:space="0" w:color="auto"/>
              <w:right w:val="single" w:sz="4" w:space="0" w:color="auto"/>
            </w:tcBorders>
            <w:hideMark/>
          </w:tcPr>
          <w:p w14:paraId="23BE5C6D" w14:textId="77777777" w:rsidR="00CE1426" w:rsidRDefault="00CE1426">
            <w:pPr>
              <w:rPr>
                <w:lang w:val="en-US"/>
              </w:rPr>
            </w:pPr>
            <w:r>
              <w:rPr>
                <w:lang w:val="en-US"/>
              </w:rPr>
              <w:t>f. Does any aspect of the research involve patients (or their relatives or carers) or other users of health and social care services, the premises or facilities of such services, access to personal records or the participation of health or social care staff?</w:t>
            </w:r>
          </w:p>
        </w:tc>
        <w:tc>
          <w:tcPr>
            <w:tcW w:w="649" w:type="dxa"/>
            <w:tcBorders>
              <w:top w:val="single" w:sz="4" w:space="0" w:color="auto"/>
              <w:left w:val="single" w:sz="4" w:space="0" w:color="auto"/>
              <w:bottom w:val="single" w:sz="4" w:space="0" w:color="auto"/>
              <w:right w:val="single" w:sz="4" w:space="0" w:color="auto"/>
            </w:tcBorders>
          </w:tcPr>
          <w:p w14:paraId="58EC86AE" w14:textId="77777777" w:rsidR="00CE1426" w:rsidRDefault="00CE1426">
            <w:pPr>
              <w:rPr>
                <w:b/>
                <w:bCs/>
                <w:lang w:val="en-US"/>
              </w:rPr>
            </w:pPr>
          </w:p>
        </w:tc>
        <w:tc>
          <w:tcPr>
            <w:tcW w:w="650" w:type="dxa"/>
            <w:tcBorders>
              <w:top w:val="single" w:sz="4" w:space="0" w:color="auto"/>
              <w:left w:val="single" w:sz="4" w:space="0" w:color="auto"/>
              <w:bottom w:val="single" w:sz="4" w:space="0" w:color="auto"/>
              <w:right w:val="single" w:sz="4" w:space="0" w:color="auto"/>
            </w:tcBorders>
          </w:tcPr>
          <w:p w14:paraId="04F7AD30" w14:textId="77777777" w:rsidR="00CE1426" w:rsidRDefault="00CE1426">
            <w:pPr>
              <w:rPr>
                <w:b/>
                <w:bCs/>
                <w:lang w:val="en-US"/>
              </w:rPr>
            </w:pPr>
          </w:p>
        </w:tc>
      </w:tr>
    </w:tbl>
    <w:p w14:paraId="37F8FC9F" w14:textId="77777777" w:rsidR="00CE1426" w:rsidRDefault="00CE1426" w:rsidP="00CE1426">
      <w:pPr>
        <w:rPr>
          <w:b/>
          <w:bCs/>
          <w:lang w:val="en-US"/>
        </w:rPr>
      </w:pPr>
    </w:p>
    <w:tbl>
      <w:tblPr>
        <w:tblStyle w:val="TableGrid"/>
        <w:tblW w:w="0" w:type="auto"/>
        <w:tblLook w:val="04A0" w:firstRow="1" w:lastRow="0" w:firstColumn="1" w:lastColumn="0" w:noHBand="0" w:noVBand="1"/>
      </w:tblPr>
      <w:tblGrid>
        <w:gridCol w:w="9016"/>
      </w:tblGrid>
      <w:tr w:rsidR="00CE1426" w14:paraId="3B6A5FF0" w14:textId="77777777" w:rsidTr="00CE1426">
        <w:tc>
          <w:tcPr>
            <w:tcW w:w="9016" w:type="dxa"/>
            <w:tcBorders>
              <w:top w:val="single" w:sz="4" w:space="0" w:color="auto"/>
              <w:left w:val="single" w:sz="4" w:space="0" w:color="auto"/>
              <w:bottom w:val="single" w:sz="4" w:space="0" w:color="auto"/>
              <w:right w:val="single" w:sz="4" w:space="0" w:color="auto"/>
            </w:tcBorders>
          </w:tcPr>
          <w:p w14:paraId="66003BEC" w14:textId="77777777" w:rsidR="00CE1426" w:rsidRDefault="00CE1426">
            <w:pPr>
              <w:spacing w:line="224" w:lineRule="exact"/>
              <w:ind w:left="107"/>
              <w:rPr>
                <w:rFonts w:ascii="Arial"/>
                <w:b/>
                <w:spacing w:val="-1"/>
                <w:sz w:val="20"/>
              </w:rPr>
            </w:pPr>
            <w:r>
              <w:rPr>
                <w:rFonts w:ascii="Arial"/>
                <w:b/>
                <w:spacing w:val="-1"/>
                <w:sz w:val="20"/>
              </w:rPr>
              <w:t>3.</w:t>
            </w:r>
            <w:r>
              <w:rPr>
                <w:rFonts w:ascii="Arial"/>
                <w:b/>
                <w:spacing w:val="-8"/>
                <w:sz w:val="20"/>
              </w:rPr>
              <w:t xml:space="preserve"> </w:t>
            </w:r>
            <w:r>
              <w:rPr>
                <w:rFonts w:ascii="Arial"/>
                <w:b/>
                <w:spacing w:val="-1"/>
                <w:sz w:val="20"/>
              </w:rPr>
              <w:t>(a)</w:t>
            </w:r>
            <w:r>
              <w:rPr>
                <w:rFonts w:ascii="Arial"/>
                <w:b/>
                <w:spacing w:val="-6"/>
                <w:sz w:val="20"/>
              </w:rPr>
              <w:t xml:space="preserve"> </w:t>
            </w:r>
            <w:r>
              <w:rPr>
                <w:rFonts w:ascii="Arial"/>
                <w:b/>
                <w:sz w:val="20"/>
              </w:rPr>
              <w:t>Who</w:t>
            </w:r>
            <w:r>
              <w:rPr>
                <w:rFonts w:ascii="Arial"/>
                <w:b/>
                <w:spacing w:val="-7"/>
                <w:sz w:val="20"/>
              </w:rPr>
              <w:t xml:space="preserve"> </w:t>
            </w:r>
            <w:r>
              <w:rPr>
                <w:rFonts w:ascii="Arial"/>
                <w:b/>
                <w:spacing w:val="-1"/>
                <w:sz w:val="20"/>
              </w:rPr>
              <w:t>are</w:t>
            </w:r>
            <w:r>
              <w:rPr>
                <w:rFonts w:ascii="Arial"/>
                <w:b/>
                <w:spacing w:val="-5"/>
                <w:sz w:val="20"/>
              </w:rPr>
              <w:t xml:space="preserve"> </w:t>
            </w:r>
            <w:r>
              <w:rPr>
                <w:rFonts w:ascii="Arial"/>
                <w:b/>
                <w:sz w:val="20"/>
              </w:rPr>
              <w:t>the</w:t>
            </w:r>
            <w:r>
              <w:rPr>
                <w:rFonts w:ascii="Arial"/>
                <w:b/>
                <w:spacing w:val="-7"/>
                <w:sz w:val="20"/>
              </w:rPr>
              <w:t xml:space="preserve"> </w:t>
            </w:r>
            <w:r>
              <w:rPr>
                <w:rFonts w:ascii="Arial"/>
                <w:b/>
                <w:sz w:val="20"/>
              </w:rPr>
              <w:t>proposed</w:t>
            </w:r>
            <w:r>
              <w:rPr>
                <w:rFonts w:ascii="Arial"/>
                <w:b/>
                <w:spacing w:val="-7"/>
                <w:sz w:val="20"/>
              </w:rPr>
              <w:t xml:space="preserve"> </w:t>
            </w:r>
            <w:r>
              <w:rPr>
                <w:rFonts w:ascii="Arial"/>
                <w:b/>
                <w:spacing w:val="-1"/>
                <w:sz w:val="20"/>
              </w:rPr>
              <w:t>participants,</w:t>
            </w:r>
            <w:r>
              <w:rPr>
                <w:rFonts w:ascii="Arial"/>
                <w:b/>
                <w:spacing w:val="-7"/>
                <w:sz w:val="20"/>
              </w:rPr>
              <w:t xml:space="preserve"> </w:t>
            </w:r>
            <w:r>
              <w:rPr>
                <w:rFonts w:ascii="Arial"/>
                <w:b/>
                <w:sz w:val="20"/>
              </w:rPr>
              <w:t>e.g.</w:t>
            </w:r>
            <w:r>
              <w:rPr>
                <w:rFonts w:ascii="Arial"/>
                <w:b/>
                <w:spacing w:val="-7"/>
                <w:sz w:val="20"/>
              </w:rPr>
              <w:t xml:space="preserve"> </w:t>
            </w:r>
            <w:r>
              <w:rPr>
                <w:rFonts w:ascii="Arial"/>
                <w:b/>
                <w:spacing w:val="-1"/>
                <w:sz w:val="20"/>
              </w:rPr>
              <w:t>teachers;</w:t>
            </w:r>
            <w:r>
              <w:rPr>
                <w:rFonts w:ascii="Arial"/>
                <w:b/>
                <w:spacing w:val="-7"/>
                <w:sz w:val="20"/>
              </w:rPr>
              <w:t xml:space="preserve"> </w:t>
            </w:r>
            <w:r>
              <w:rPr>
                <w:rFonts w:ascii="Arial"/>
                <w:b/>
                <w:spacing w:val="-1"/>
                <w:sz w:val="20"/>
              </w:rPr>
              <w:t>students?</w:t>
            </w:r>
          </w:p>
          <w:p w14:paraId="3207B69C" w14:textId="77777777" w:rsidR="00CE1426" w:rsidRDefault="00CE1426">
            <w:pPr>
              <w:spacing w:line="224" w:lineRule="exact"/>
              <w:ind w:left="107"/>
              <w:rPr>
                <w:rFonts w:ascii="Arial" w:eastAsia="Arial" w:hAnsi="Arial" w:cs="Arial"/>
                <w:sz w:val="20"/>
                <w:szCs w:val="20"/>
              </w:rPr>
            </w:pPr>
          </w:p>
          <w:p w14:paraId="6CF54B65" w14:textId="77777777" w:rsidR="00CE1426" w:rsidRDefault="00CE1426">
            <w:pPr>
              <w:spacing w:before="131"/>
              <w:ind w:left="107" w:right="359"/>
              <w:rPr>
                <w:rFonts w:ascii="Arial" w:eastAsia="Arial" w:hAnsi="Arial" w:cs="Arial"/>
                <w:sz w:val="18"/>
                <w:szCs w:val="18"/>
              </w:rPr>
            </w:pPr>
            <w:r>
              <w:rPr>
                <w:rFonts w:ascii="Arial"/>
                <w:b/>
                <w:sz w:val="20"/>
              </w:rPr>
              <w:t>(b)</w:t>
            </w:r>
            <w:r>
              <w:rPr>
                <w:rFonts w:ascii="Arial"/>
                <w:b/>
                <w:spacing w:val="-5"/>
                <w:sz w:val="20"/>
              </w:rPr>
              <w:t xml:space="preserve"> </w:t>
            </w:r>
            <w:r>
              <w:rPr>
                <w:rFonts w:ascii="Arial"/>
                <w:b/>
                <w:sz w:val="20"/>
              </w:rPr>
              <w:t>What</w:t>
            </w:r>
            <w:r>
              <w:rPr>
                <w:rFonts w:ascii="Arial"/>
                <w:b/>
                <w:spacing w:val="-4"/>
                <w:sz w:val="20"/>
              </w:rPr>
              <w:t xml:space="preserve"> </w:t>
            </w:r>
            <w:r>
              <w:rPr>
                <w:rFonts w:ascii="Arial"/>
                <w:b/>
                <w:spacing w:val="-1"/>
                <w:sz w:val="20"/>
              </w:rPr>
              <w:t>is</w:t>
            </w:r>
            <w:r>
              <w:rPr>
                <w:rFonts w:ascii="Arial"/>
                <w:b/>
                <w:spacing w:val="-6"/>
                <w:sz w:val="20"/>
              </w:rPr>
              <w:t xml:space="preserve"> </w:t>
            </w:r>
            <w:r>
              <w:rPr>
                <w:rFonts w:ascii="Arial"/>
                <w:b/>
                <w:sz w:val="20"/>
              </w:rPr>
              <w:t>your</w:t>
            </w:r>
            <w:r>
              <w:rPr>
                <w:rFonts w:ascii="Arial"/>
                <w:b/>
                <w:spacing w:val="-6"/>
                <w:sz w:val="20"/>
              </w:rPr>
              <w:t xml:space="preserve"> </w:t>
            </w:r>
            <w:r>
              <w:rPr>
                <w:rFonts w:ascii="Arial"/>
                <w:b/>
                <w:spacing w:val="-1"/>
                <w:sz w:val="20"/>
              </w:rPr>
              <w:t>relationship</w:t>
            </w:r>
            <w:r>
              <w:rPr>
                <w:rFonts w:ascii="Arial"/>
                <w:b/>
                <w:spacing w:val="-5"/>
                <w:sz w:val="20"/>
              </w:rPr>
              <w:t xml:space="preserve"> </w:t>
            </w:r>
            <w:r>
              <w:rPr>
                <w:rFonts w:ascii="Arial"/>
                <w:b/>
                <w:sz w:val="20"/>
              </w:rPr>
              <w:t>with</w:t>
            </w:r>
            <w:r>
              <w:rPr>
                <w:rFonts w:ascii="Arial"/>
                <w:b/>
                <w:spacing w:val="-4"/>
                <w:sz w:val="20"/>
              </w:rPr>
              <w:t xml:space="preserve"> </w:t>
            </w:r>
            <w:r>
              <w:rPr>
                <w:rFonts w:ascii="Arial"/>
                <w:b/>
                <w:spacing w:val="-1"/>
                <w:sz w:val="20"/>
              </w:rPr>
              <w:t>them?</w:t>
            </w:r>
            <w:r>
              <w:rPr>
                <w:rFonts w:ascii="Arial"/>
                <w:b/>
                <w:spacing w:val="-5"/>
                <w:sz w:val="20"/>
              </w:rPr>
              <w:t xml:space="preserve"> </w:t>
            </w:r>
            <w:r>
              <w:rPr>
                <w:rFonts w:ascii="Arial"/>
                <w:sz w:val="18"/>
              </w:rPr>
              <w:t>(If</w:t>
            </w:r>
            <w:r>
              <w:rPr>
                <w:rFonts w:ascii="Arial"/>
                <w:spacing w:val="-4"/>
                <w:sz w:val="18"/>
              </w:rPr>
              <w:t xml:space="preserve"> </w:t>
            </w:r>
            <w:r>
              <w:rPr>
                <w:rFonts w:ascii="Arial"/>
                <w:spacing w:val="-1"/>
                <w:sz w:val="18"/>
              </w:rPr>
              <w:t>you</w:t>
            </w:r>
            <w:r>
              <w:rPr>
                <w:rFonts w:ascii="Arial"/>
                <w:spacing w:val="-6"/>
                <w:sz w:val="18"/>
              </w:rPr>
              <w:t xml:space="preserve"> </w:t>
            </w:r>
            <w:r>
              <w:rPr>
                <w:rFonts w:ascii="Arial"/>
                <w:sz w:val="18"/>
              </w:rPr>
              <w:t>are</w:t>
            </w:r>
            <w:r>
              <w:rPr>
                <w:rFonts w:ascii="Arial"/>
                <w:spacing w:val="-6"/>
                <w:sz w:val="18"/>
              </w:rPr>
              <w:t xml:space="preserve"> </w:t>
            </w:r>
            <w:r>
              <w:rPr>
                <w:rFonts w:ascii="Arial"/>
                <w:spacing w:val="-1"/>
                <w:sz w:val="18"/>
              </w:rPr>
              <w:t>in</w:t>
            </w:r>
            <w:r>
              <w:rPr>
                <w:rFonts w:ascii="Arial"/>
                <w:spacing w:val="-3"/>
                <w:sz w:val="18"/>
              </w:rPr>
              <w:t xml:space="preserve"> </w:t>
            </w:r>
            <w:r>
              <w:rPr>
                <w:rFonts w:ascii="Arial"/>
                <w:sz w:val="18"/>
              </w:rPr>
              <w:t>a</w:t>
            </w:r>
            <w:r>
              <w:rPr>
                <w:rFonts w:ascii="Arial"/>
                <w:spacing w:val="-3"/>
                <w:sz w:val="18"/>
              </w:rPr>
              <w:t xml:space="preserve"> </w:t>
            </w:r>
            <w:r>
              <w:rPr>
                <w:rFonts w:ascii="Arial"/>
                <w:spacing w:val="-1"/>
                <w:sz w:val="18"/>
              </w:rPr>
              <w:t>position</w:t>
            </w:r>
            <w:r>
              <w:rPr>
                <w:rFonts w:ascii="Arial"/>
                <w:spacing w:val="-6"/>
                <w:sz w:val="18"/>
              </w:rPr>
              <w:t xml:space="preserve"> </w:t>
            </w:r>
            <w:r>
              <w:rPr>
                <w:rFonts w:ascii="Arial"/>
                <w:sz w:val="18"/>
              </w:rPr>
              <w:t>of</w:t>
            </w:r>
            <w:r>
              <w:rPr>
                <w:rFonts w:ascii="Arial"/>
                <w:spacing w:val="-4"/>
                <w:sz w:val="18"/>
              </w:rPr>
              <w:t xml:space="preserve"> </w:t>
            </w:r>
            <w:r>
              <w:rPr>
                <w:rFonts w:ascii="Arial"/>
                <w:spacing w:val="-1"/>
                <w:sz w:val="18"/>
              </w:rPr>
              <w:t>authority,</w:t>
            </w:r>
            <w:r>
              <w:rPr>
                <w:rFonts w:ascii="Arial"/>
                <w:spacing w:val="-4"/>
                <w:sz w:val="18"/>
              </w:rPr>
              <w:t xml:space="preserve"> </w:t>
            </w:r>
            <w:r>
              <w:rPr>
                <w:rFonts w:ascii="Arial"/>
                <w:sz w:val="18"/>
              </w:rPr>
              <w:t>for</w:t>
            </w:r>
            <w:r>
              <w:rPr>
                <w:rFonts w:ascii="Arial"/>
                <w:spacing w:val="-6"/>
                <w:sz w:val="18"/>
              </w:rPr>
              <w:t xml:space="preserve"> </w:t>
            </w:r>
            <w:r>
              <w:rPr>
                <w:rFonts w:ascii="Arial"/>
                <w:spacing w:val="-1"/>
                <w:sz w:val="18"/>
              </w:rPr>
              <w:t>example,</w:t>
            </w:r>
            <w:r>
              <w:rPr>
                <w:rFonts w:ascii="Arial"/>
                <w:spacing w:val="-4"/>
                <w:sz w:val="18"/>
              </w:rPr>
              <w:t xml:space="preserve"> </w:t>
            </w:r>
            <w:r>
              <w:rPr>
                <w:rFonts w:ascii="Arial"/>
                <w:spacing w:val="-1"/>
                <w:sz w:val="18"/>
              </w:rPr>
              <w:t>indicate</w:t>
            </w:r>
            <w:r>
              <w:rPr>
                <w:rFonts w:ascii="Arial"/>
                <w:spacing w:val="-3"/>
                <w:sz w:val="18"/>
              </w:rPr>
              <w:t xml:space="preserve"> </w:t>
            </w:r>
            <w:r>
              <w:rPr>
                <w:rFonts w:ascii="Arial"/>
                <w:sz w:val="18"/>
              </w:rPr>
              <w:t>how</w:t>
            </w:r>
            <w:r>
              <w:rPr>
                <w:rFonts w:ascii="Arial"/>
                <w:spacing w:val="67"/>
                <w:w w:val="99"/>
                <w:sz w:val="18"/>
              </w:rPr>
              <w:t xml:space="preserve"> </w:t>
            </w:r>
            <w:r>
              <w:rPr>
                <w:rFonts w:ascii="Arial"/>
                <w:spacing w:val="-1"/>
                <w:sz w:val="18"/>
              </w:rPr>
              <w:t>you</w:t>
            </w:r>
            <w:r>
              <w:rPr>
                <w:rFonts w:ascii="Arial"/>
                <w:spacing w:val="-4"/>
                <w:sz w:val="18"/>
              </w:rPr>
              <w:t xml:space="preserve"> </w:t>
            </w:r>
            <w:r>
              <w:rPr>
                <w:rFonts w:ascii="Arial"/>
                <w:spacing w:val="-1"/>
                <w:sz w:val="18"/>
              </w:rPr>
              <w:t>will</w:t>
            </w:r>
            <w:r>
              <w:rPr>
                <w:rFonts w:ascii="Arial"/>
                <w:spacing w:val="-3"/>
                <w:sz w:val="18"/>
              </w:rPr>
              <w:t xml:space="preserve"> </w:t>
            </w:r>
            <w:r>
              <w:rPr>
                <w:rFonts w:ascii="Arial"/>
                <w:sz w:val="18"/>
              </w:rPr>
              <w:t>deal</w:t>
            </w:r>
            <w:r>
              <w:rPr>
                <w:rFonts w:ascii="Arial"/>
                <w:spacing w:val="-6"/>
                <w:sz w:val="18"/>
              </w:rPr>
              <w:t xml:space="preserve"> </w:t>
            </w:r>
            <w:r>
              <w:rPr>
                <w:rFonts w:ascii="Arial"/>
                <w:spacing w:val="-1"/>
                <w:sz w:val="18"/>
              </w:rPr>
              <w:t>with</w:t>
            </w:r>
            <w:r>
              <w:rPr>
                <w:rFonts w:ascii="Arial"/>
                <w:spacing w:val="-3"/>
                <w:sz w:val="18"/>
              </w:rPr>
              <w:t xml:space="preserve"> </w:t>
            </w:r>
            <w:r>
              <w:rPr>
                <w:rFonts w:ascii="Arial"/>
                <w:sz w:val="18"/>
              </w:rPr>
              <w:t>the</w:t>
            </w:r>
            <w:r>
              <w:rPr>
                <w:rFonts w:ascii="Arial"/>
                <w:spacing w:val="-6"/>
                <w:sz w:val="18"/>
              </w:rPr>
              <w:t xml:space="preserve"> </w:t>
            </w:r>
            <w:r>
              <w:rPr>
                <w:rFonts w:ascii="Arial"/>
                <w:spacing w:val="-1"/>
                <w:sz w:val="18"/>
              </w:rPr>
              <w:t>potential</w:t>
            </w:r>
            <w:r>
              <w:rPr>
                <w:rFonts w:ascii="Arial"/>
                <w:spacing w:val="-6"/>
                <w:sz w:val="18"/>
              </w:rPr>
              <w:t xml:space="preserve"> </w:t>
            </w:r>
            <w:r>
              <w:rPr>
                <w:rFonts w:ascii="Arial"/>
                <w:spacing w:val="-1"/>
                <w:sz w:val="18"/>
              </w:rPr>
              <w:t>influences</w:t>
            </w:r>
            <w:r>
              <w:rPr>
                <w:rFonts w:ascii="Arial"/>
                <w:spacing w:val="-5"/>
                <w:sz w:val="18"/>
              </w:rPr>
              <w:t xml:space="preserve"> </w:t>
            </w:r>
            <w:r>
              <w:rPr>
                <w:rFonts w:ascii="Arial"/>
                <w:sz w:val="18"/>
              </w:rPr>
              <w:t>of</w:t>
            </w:r>
            <w:r>
              <w:rPr>
                <w:rFonts w:ascii="Arial"/>
                <w:spacing w:val="-6"/>
                <w:sz w:val="18"/>
              </w:rPr>
              <w:t xml:space="preserve"> </w:t>
            </w:r>
            <w:r>
              <w:rPr>
                <w:rFonts w:ascii="Arial"/>
                <w:spacing w:val="-1"/>
                <w:sz w:val="18"/>
              </w:rPr>
              <w:t>such</w:t>
            </w:r>
            <w:r>
              <w:rPr>
                <w:rFonts w:ascii="Arial"/>
                <w:spacing w:val="-4"/>
                <w:sz w:val="18"/>
              </w:rPr>
              <w:t xml:space="preserve"> </w:t>
            </w:r>
            <w:r>
              <w:rPr>
                <w:rFonts w:ascii="Arial"/>
                <w:sz w:val="18"/>
              </w:rPr>
              <w:t>a</w:t>
            </w:r>
            <w:r>
              <w:rPr>
                <w:rFonts w:ascii="Arial"/>
                <w:spacing w:val="-4"/>
                <w:sz w:val="18"/>
              </w:rPr>
              <w:t xml:space="preserve"> </w:t>
            </w:r>
            <w:r>
              <w:rPr>
                <w:rFonts w:ascii="Arial"/>
                <w:spacing w:val="-1"/>
                <w:sz w:val="18"/>
              </w:rPr>
              <w:t>relationship.)</w:t>
            </w:r>
          </w:p>
          <w:p w14:paraId="195A61E5" w14:textId="77777777" w:rsidR="00CE1426" w:rsidRDefault="00CE1426">
            <w:pPr>
              <w:rPr>
                <w:lang w:val="en-US"/>
              </w:rPr>
            </w:pPr>
          </w:p>
        </w:tc>
      </w:tr>
    </w:tbl>
    <w:p w14:paraId="7AEF5A8B" w14:textId="77777777" w:rsidR="00CE1426" w:rsidRDefault="00CE1426" w:rsidP="00CE1426">
      <w:pPr>
        <w:rPr>
          <w:lang w:val="en-US"/>
        </w:rPr>
      </w:pPr>
    </w:p>
    <w:tbl>
      <w:tblPr>
        <w:tblStyle w:val="TableGrid"/>
        <w:tblW w:w="0" w:type="auto"/>
        <w:tblLook w:val="04A0" w:firstRow="1" w:lastRow="0" w:firstColumn="1" w:lastColumn="0" w:noHBand="0" w:noVBand="1"/>
      </w:tblPr>
      <w:tblGrid>
        <w:gridCol w:w="9016"/>
      </w:tblGrid>
      <w:tr w:rsidR="00CE1426" w14:paraId="7070F09F" w14:textId="77777777" w:rsidTr="00CE1426">
        <w:tc>
          <w:tcPr>
            <w:tcW w:w="9016" w:type="dxa"/>
            <w:tcBorders>
              <w:top w:val="single" w:sz="4" w:space="0" w:color="auto"/>
              <w:left w:val="single" w:sz="4" w:space="0" w:color="auto"/>
              <w:bottom w:val="single" w:sz="4" w:space="0" w:color="auto"/>
              <w:right w:val="single" w:sz="4" w:space="0" w:color="auto"/>
            </w:tcBorders>
          </w:tcPr>
          <w:p w14:paraId="4B7176F7" w14:textId="77777777" w:rsidR="00CE1426" w:rsidRDefault="00CE1426">
            <w:pPr>
              <w:spacing w:before="15"/>
              <w:ind w:left="107"/>
              <w:rPr>
                <w:rFonts w:ascii="Arial"/>
                <w:b/>
                <w:spacing w:val="-1"/>
                <w:sz w:val="20"/>
              </w:rPr>
            </w:pPr>
            <w:r>
              <w:rPr>
                <w:rFonts w:ascii="Arial"/>
                <w:b/>
                <w:spacing w:val="-1"/>
                <w:sz w:val="20"/>
              </w:rPr>
              <w:t>4.</w:t>
            </w:r>
            <w:r>
              <w:rPr>
                <w:rFonts w:ascii="Arial"/>
                <w:b/>
                <w:spacing w:val="-6"/>
                <w:sz w:val="20"/>
              </w:rPr>
              <w:t xml:space="preserve"> </w:t>
            </w:r>
            <w:r>
              <w:rPr>
                <w:rFonts w:ascii="Arial"/>
                <w:b/>
                <w:spacing w:val="-1"/>
                <w:sz w:val="20"/>
              </w:rPr>
              <w:t>(a)</w:t>
            </w:r>
            <w:r>
              <w:rPr>
                <w:rFonts w:ascii="Arial"/>
                <w:b/>
                <w:spacing w:val="-4"/>
                <w:sz w:val="20"/>
              </w:rPr>
              <w:t xml:space="preserve"> </w:t>
            </w:r>
            <w:r>
              <w:rPr>
                <w:rFonts w:ascii="Arial"/>
                <w:b/>
                <w:sz w:val="20"/>
              </w:rPr>
              <w:t>How</w:t>
            </w:r>
            <w:r>
              <w:rPr>
                <w:rFonts w:ascii="Arial"/>
                <w:b/>
                <w:spacing w:val="-2"/>
                <w:sz w:val="20"/>
              </w:rPr>
              <w:t xml:space="preserve"> </w:t>
            </w:r>
            <w:r>
              <w:rPr>
                <w:rFonts w:ascii="Arial"/>
                <w:b/>
                <w:sz w:val="20"/>
              </w:rPr>
              <w:t>will</w:t>
            </w:r>
            <w:r>
              <w:rPr>
                <w:rFonts w:ascii="Arial"/>
                <w:b/>
                <w:spacing w:val="-6"/>
                <w:sz w:val="20"/>
              </w:rPr>
              <w:t xml:space="preserve"> </w:t>
            </w:r>
            <w:r>
              <w:rPr>
                <w:rFonts w:ascii="Arial"/>
                <w:b/>
                <w:spacing w:val="-1"/>
                <w:sz w:val="20"/>
              </w:rPr>
              <w:t>you</w:t>
            </w:r>
            <w:r>
              <w:rPr>
                <w:rFonts w:ascii="Arial"/>
                <w:b/>
                <w:spacing w:val="-4"/>
                <w:sz w:val="20"/>
              </w:rPr>
              <w:t xml:space="preserve"> </w:t>
            </w:r>
            <w:r>
              <w:rPr>
                <w:rFonts w:ascii="Arial"/>
                <w:b/>
                <w:spacing w:val="-1"/>
                <w:sz w:val="20"/>
              </w:rPr>
              <w:t>recruit</w:t>
            </w:r>
            <w:r>
              <w:rPr>
                <w:rFonts w:ascii="Arial"/>
                <w:b/>
                <w:spacing w:val="-3"/>
                <w:sz w:val="20"/>
              </w:rPr>
              <w:t xml:space="preserve"> </w:t>
            </w:r>
            <w:r>
              <w:rPr>
                <w:rFonts w:ascii="Arial"/>
                <w:b/>
                <w:spacing w:val="-1"/>
                <w:sz w:val="20"/>
              </w:rPr>
              <w:t>participants?</w:t>
            </w:r>
          </w:p>
          <w:p w14:paraId="5AEDADEE" w14:textId="77777777" w:rsidR="00CE1426" w:rsidRDefault="00CE1426">
            <w:pPr>
              <w:spacing w:before="15"/>
              <w:ind w:left="107"/>
              <w:rPr>
                <w:rFonts w:ascii="Arial" w:eastAsia="Arial" w:hAnsi="Arial" w:cs="Arial"/>
                <w:sz w:val="20"/>
                <w:szCs w:val="20"/>
              </w:rPr>
            </w:pPr>
          </w:p>
          <w:p w14:paraId="6B36793F" w14:textId="77777777" w:rsidR="00CE1426" w:rsidRDefault="00CE1426">
            <w:pPr>
              <w:spacing w:before="129"/>
              <w:ind w:left="107" w:right="386"/>
              <w:rPr>
                <w:rFonts w:ascii="Arial" w:eastAsia="Arial" w:hAnsi="Arial" w:cs="Arial"/>
                <w:sz w:val="20"/>
                <w:szCs w:val="20"/>
              </w:rPr>
            </w:pPr>
            <w:r>
              <w:rPr>
                <w:rFonts w:ascii="Arial"/>
                <w:b/>
                <w:sz w:val="20"/>
              </w:rPr>
              <w:t>(b)</w:t>
            </w:r>
            <w:r>
              <w:rPr>
                <w:rFonts w:ascii="Arial"/>
                <w:b/>
                <w:spacing w:val="-6"/>
                <w:sz w:val="20"/>
              </w:rPr>
              <w:t xml:space="preserve"> </w:t>
            </w:r>
            <w:r>
              <w:rPr>
                <w:rFonts w:ascii="Arial"/>
                <w:b/>
                <w:spacing w:val="-1"/>
                <w:sz w:val="20"/>
              </w:rPr>
              <w:t>Please</w:t>
            </w:r>
            <w:r>
              <w:rPr>
                <w:rFonts w:ascii="Arial"/>
                <w:b/>
                <w:spacing w:val="-7"/>
                <w:sz w:val="20"/>
              </w:rPr>
              <w:t xml:space="preserve"> </w:t>
            </w:r>
            <w:r>
              <w:rPr>
                <w:rFonts w:ascii="Arial"/>
                <w:b/>
                <w:sz w:val="20"/>
              </w:rPr>
              <w:t>detail</w:t>
            </w:r>
            <w:r>
              <w:rPr>
                <w:rFonts w:ascii="Arial"/>
                <w:b/>
                <w:spacing w:val="-6"/>
                <w:sz w:val="20"/>
              </w:rPr>
              <w:t xml:space="preserve"> </w:t>
            </w:r>
            <w:r>
              <w:rPr>
                <w:rFonts w:ascii="Arial"/>
                <w:b/>
                <w:sz w:val="20"/>
              </w:rPr>
              <w:t>any</w:t>
            </w:r>
            <w:r>
              <w:rPr>
                <w:rFonts w:ascii="Arial"/>
                <w:b/>
                <w:spacing w:val="-7"/>
                <w:sz w:val="20"/>
              </w:rPr>
              <w:t xml:space="preserve"> </w:t>
            </w:r>
            <w:r>
              <w:rPr>
                <w:rFonts w:ascii="Arial"/>
                <w:b/>
                <w:spacing w:val="-1"/>
                <w:sz w:val="20"/>
              </w:rPr>
              <w:t>ethical</w:t>
            </w:r>
            <w:r>
              <w:rPr>
                <w:rFonts w:ascii="Arial"/>
                <w:b/>
                <w:spacing w:val="-7"/>
                <w:sz w:val="20"/>
              </w:rPr>
              <w:t xml:space="preserve"> </w:t>
            </w:r>
            <w:r>
              <w:rPr>
                <w:rFonts w:ascii="Arial"/>
                <w:b/>
                <w:spacing w:val="-1"/>
                <w:sz w:val="20"/>
              </w:rPr>
              <w:t>aspects</w:t>
            </w:r>
            <w:r>
              <w:rPr>
                <w:rFonts w:ascii="Arial"/>
                <w:b/>
                <w:spacing w:val="-6"/>
                <w:sz w:val="20"/>
              </w:rPr>
              <w:t xml:space="preserve"> </w:t>
            </w:r>
            <w:r>
              <w:rPr>
                <w:rFonts w:ascii="Arial"/>
                <w:b/>
                <w:spacing w:val="-1"/>
                <w:sz w:val="20"/>
              </w:rPr>
              <w:t>that</w:t>
            </w:r>
            <w:r>
              <w:rPr>
                <w:rFonts w:ascii="Arial"/>
                <w:b/>
                <w:spacing w:val="-6"/>
                <w:sz w:val="20"/>
              </w:rPr>
              <w:t xml:space="preserve"> </w:t>
            </w:r>
            <w:r>
              <w:rPr>
                <w:rFonts w:ascii="Arial"/>
                <w:b/>
                <w:spacing w:val="-1"/>
                <w:sz w:val="20"/>
              </w:rPr>
              <w:t>must</w:t>
            </w:r>
            <w:r>
              <w:rPr>
                <w:rFonts w:ascii="Arial"/>
                <w:b/>
                <w:spacing w:val="-6"/>
                <w:sz w:val="20"/>
              </w:rPr>
              <w:t xml:space="preserve"> </w:t>
            </w:r>
            <w:r>
              <w:rPr>
                <w:rFonts w:ascii="Arial"/>
                <w:b/>
                <w:spacing w:val="1"/>
                <w:sz w:val="20"/>
              </w:rPr>
              <w:t>be</w:t>
            </w:r>
            <w:r>
              <w:rPr>
                <w:rFonts w:ascii="Arial"/>
                <w:b/>
                <w:spacing w:val="-7"/>
                <w:sz w:val="20"/>
              </w:rPr>
              <w:t xml:space="preserve"> </w:t>
            </w:r>
            <w:r>
              <w:rPr>
                <w:rFonts w:ascii="Arial"/>
                <w:b/>
                <w:spacing w:val="-1"/>
                <w:sz w:val="20"/>
              </w:rPr>
              <w:t>considered,</w:t>
            </w:r>
            <w:r>
              <w:rPr>
                <w:rFonts w:ascii="Arial"/>
                <w:b/>
                <w:spacing w:val="-4"/>
                <w:sz w:val="20"/>
              </w:rPr>
              <w:t xml:space="preserve"> </w:t>
            </w:r>
            <w:r>
              <w:rPr>
                <w:rFonts w:ascii="Arial"/>
                <w:b/>
                <w:spacing w:val="-1"/>
                <w:sz w:val="20"/>
              </w:rPr>
              <w:t>including</w:t>
            </w:r>
            <w:r>
              <w:rPr>
                <w:rFonts w:ascii="Arial"/>
                <w:b/>
                <w:spacing w:val="-6"/>
                <w:sz w:val="20"/>
              </w:rPr>
              <w:t xml:space="preserve"> </w:t>
            </w:r>
            <w:r>
              <w:rPr>
                <w:rFonts w:ascii="Arial"/>
                <w:b/>
                <w:sz w:val="20"/>
              </w:rPr>
              <w:t>the</w:t>
            </w:r>
            <w:r>
              <w:rPr>
                <w:rFonts w:ascii="Arial"/>
                <w:b/>
                <w:spacing w:val="-5"/>
                <w:sz w:val="20"/>
              </w:rPr>
              <w:t xml:space="preserve"> </w:t>
            </w:r>
            <w:r>
              <w:rPr>
                <w:rFonts w:ascii="Arial"/>
                <w:b/>
                <w:spacing w:val="-1"/>
                <w:sz w:val="20"/>
              </w:rPr>
              <w:t>proposed</w:t>
            </w:r>
            <w:r>
              <w:rPr>
                <w:rFonts w:ascii="Arial"/>
                <w:b/>
                <w:spacing w:val="-5"/>
                <w:sz w:val="20"/>
              </w:rPr>
              <w:t xml:space="preserve"> </w:t>
            </w:r>
            <w:r>
              <w:rPr>
                <w:rFonts w:ascii="Arial"/>
                <w:b/>
                <w:spacing w:val="-1"/>
                <w:sz w:val="20"/>
              </w:rPr>
              <w:t>use</w:t>
            </w:r>
            <w:r>
              <w:rPr>
                <w:rFonts w:ascii="Arial"/>
                <w:b/>
                <w:spacing w:val="-5"/>
                <w:sz w:val="20"/>
              </w:rPr>
              <w:t xml:space="preserve"> </w:t>
            </w:r>
            <w:r>
              <w:rPr>
                <w:rFonts w:ascii="Arial"/>
                <w:b/>
                <w:sz w:val="20"/>
              </w:rPr>
              <w:t>of</w:t>
            </w:r>
            <w:r>
              <w:rPr>
                <w:rFonts w:ascii="Arial"/>
                <w:b/>
                <w:spacing w:val="91"/>
                <w:w w:val="99"/>
                <w:sz w:val="20"/>
              </w:rPr>
              <w:t xml:space="preserve"> </w:t>
            </w:r>
            <w:r>
              <w:rPr>
                <w:rFonts w:ascii="Arial"/>
                <w:b/>
                <w:sz w:val="20"/>
              </w:rPr>
              <w:t>any</w:t>
            </w:r>
            <w:r>
              <w:rPr>
                <w:rFonts w:ascii="Arial"/>
                <w:b/>
                <w:spacing w:val="-18"/>
                <w:sz w:val="20"/>
              </w:rPr>
              <w:t xml:space="preserve"> </w:t>
            </w:r>
            <w:r>
              <w:rPr>
                <w:rFonts w:ascii="Arial"/>
                <w:b/>
                <w:spacing w:val="-1"/>
                <w:sz w:val="20"/>
              </w:rPr>
              <w:t>incentives.</w:t>
            </w:r>
          </w:p>
          <w:p w14:paraId="23D65468" w14:textId="77777777" w:rsidR="00CE1426" w:rsidRDefault="00CE1426">
            <w:pPr>
              <w:spacing w:before="131"/>
              <w:ind w:left="107" w:right="359"/>
              <w:rPr>
                <w:lang w:val="en-US"/>
              </w:rPr>
            </w:pPr>
          </w:p>
        </w:tc>
      </w:tr>
    </w:tbl>
    <w:p w14:paraId="37CBF19C" w14:textId="77777777" w:rsidR="00CE1426" w:rsidRDefault="00CE1426" w:rsidP="00CE1426">
      <w:pPr>
        <w:rPr>
          <w:lang w:val="en-US"/>
        </w:rPr>
      </w:pPr>
    </w:p>
    <w:tbl>
      <w:tblPr>
        <w:tblStyle w:val="TableGrid"/>
        <w:tblW w:w="0" w:type="auto"/>
        <w:tblLook w:val="04A0" w:firstRow="1" w:lastRow="0" w:firstColumn="1" w:lastColumn="0" w:noHBand="0" w:noVBand="1"/>
      </w:tblPr>
      <w:tblGrid>
        <w:gridCol w:w="9016"/>
      </w:tblGrid>
      <w:tr w:rsidR="00CE1426" w14:paraId="2C4C4665" w14:textId="77777777" w:rsidTr="00CE1426">
        <w:tc>
          <w:tcPr>
            <w:tcW w:w="9016" w:type="dxa"/>
            <w:tcBorders>
              <w:top w:val="single" w:sz="4" w:space="0" w:color="auto"/>
              <w:left w:val="single" w:sz="4" w:space="0" w:color="auto"/>
              <w:bottom w:val="single" w:sz="4" w:space="0" w:color="auto"/>
              <w:right w:val="single" w:sz="4" w:space="0" w:color="auto"/>
            </w:tcBorders>
          </w:tcPr>
          <w:p w14:paraId="2600AC3D" w14:textId="77777777" w:rsidR="00CE1426" w:rsidRDefault="00CE1426">
            <w:pPr>
              <w:spacing w:before="15"/>
              <w:ind w:left="107"/>
              <w:rPr>
                <w:rFonts w:ascii="Arial" w:eastAsia="Arial" w:hAnsi="Arial" w:cs="Arial"/>
                <w:sz w:val="20"/>
                <w:szCs w:val="20"/>
              </w:rPr>
            </w:pPr>
            <w:r>
              <w:rPr>
                <w:rFonts w:ascii="Arial"/>
                <w:b/>
                <w:spacing w:val="-1"/>
                <w:sz w:val="20"/>
              </w:rPr>
              <w:t>5.</w:t>
            </w:r>
            <w:r>
              <w:rPr>
                <w:rFonts w:ascii="Arial"/>
                <w:b/>
                <w:spacing w:val="-6"/>
                <w:sz w:val="20"/>
              </w:rPr>
              <w:t xml:space="preserve"> </w:t>
            </w:r>
            <w:r>
              <w:rPr>
                <w:rFonts w:ascii="Arial"/>
                <w:b/>
                <w:spacing w:val="-1"/>
                <w:sz w:val="20"/>
              </w:rPr>
              <w:t>(a)</w:t>
            </w:r>
            <w:r>
              <w:rPr>
                <w:rFonts w:ascii="Arial"/>
                <w:b/>
                <w:spacing w:val="-6"/>
                <w:sz w:val="20"/>
              </w:rPr>
              <w:t xml:space="preserve"> </w:t>
            </w:r>
            <w:r>
              <w:rPr>
                <w:rFonts w:ascii="Arial"/>
                <w:b/>
                <w:sz w:val="20"/>
              </w:rPr>
              <w:t>What</w:t>
            </w:r>
            <w:r>
              <w:rPr>
                <w:rFonts w:ascii="Arial"/>
                <w:b/>
                <w:spacing w:val="-5"/>
                <w:sz w:val="20"/>
              </w:rPr>
              <w:t xml:space="preserve"> </w:t>
            </w:r>
            <w:r>
              <w:rPr>
                <w:rFonts w:ascii="Arial"/>
                <w:b/>
                <w:spacing w:val="-1"/>
                <w:sz w:val="20"/>
              </w:rPr>
              <w:t>is</w:t>
            </w:r>
            <w:r>
              <w:rPr>
                <w:rFonts w:ascii="Arial"/>
                <w:b/>
                <w:spacing w:val="-6"/>
                <w:sz w:val="20"/>
              </w:rPr>
              <w:t xml:space="preserve"> </w:t>
            </w:r>
            <w:r>
              <w:rPr>
                <w:rFonts w:ascii="Arial"/>
                <w:b/>
                <w:sz w:val="20"/>
              </w:rPr>
              <w:t>the</w:t>
            </w:r>
            <w:r>
              <w:rPr>
                <w:rFonts w:ascii="Arial"/>
                <w:b/>
                <w:spacing w:val="-6"/>
                <w:sz w:val="20"/>
              </w:rPr>
              <w:t xml:space="preserve"> </w:t>
            </w:r>
            <w:r>
              <w:rPr>
                <w:rFonts w:ascii="Arial"/>
                <w:b/>
                <w:sz w:val="20"/>
              </w:rPr>
              <w:t>location(s)</w:t>
            </w:r>
            <w:r>
              <w:rPr>
                <w:rFonts w:ascii="Arial"/>
                <w:b/>
                <w:spacing w:val="-5"/>
                <w:sz w:val="20"/>
              </w:rPr>
              <w:t xml:space="preserve"> </w:t>
            </w:r>
            <w:r>
              <w:rPr>
                <w:rFonts w:ascii="Arial"/>
                <w:b/>
                <w:spacing w:val="-1"/>
                <w:sz w:val="20"/>
              </w:rPr>
              <w:t>at</w:t>
            </w:r>
            <w:r>
              <w:rPr>
                <w:rFonts w:ascii="Arial"/>
                <w:b/>
                <w:spacing w:val="-5"/>
                <w:sz w:val="20"/>
              </w:rPr>
              <w:t xml:space="preserve"> </w:t>
            </w:r>
            <w:r>
              <w:rPr>
                <w:rFonts w:ascii="Arial"/>
                <w:b/>
                <w:sz w:val="20"/>
              </w:rPr>
              <w:t>which</w:t>
            </w:r>
            <w:r>
              <w:rPr>
                <w:rFonts w:ascii="Arial"/>
                <w:b/>
                <w:spacing w:val="-5"/>
                <w:sz w:val="20"/>
              </w:rPr>
              <w:t xml:space="preserve"> </w:t>
            </w:r>
            <w:r>
              <w:rPr>
                <w:rFonts w:ascii="Arial"/>
                <w:b/>
                <w:sz w:val="20"/>
              </w:rPr>
              <w:t>the</w:t>
            </w:r>
            <w:r>
              <w:rPr>
                <w:rFonts w:ascii="Arial"/>
                <w:b/>
                <w:spacing w:val="-6"/>
                <w:sz w:val="20"/>
              </w:rPr>
              <w:t xml:space="preserve"> </w:t>
            </w:r>
            <w:r>
              <w:rPr>
                <w:rFonts w:ascii="Arial"/>
                <w:b/>
                <w:spacing w:val="-1"/>
                <w:sz w:val="20"/>
              </w:rPr>
              <w:t>data</w:t>
            </w:r>
            <w:r>
              <w:rPr>
                <w:rFonts w:ascii="Arial"/>
                <w:b/>
                <w:spacing w:val="-6"/>
                <w:sz w:val="20"/>
              </w:rPr>
              <w:t xml:space="preserve"> </w:t>
            </w:r>
            <w:r>
              <w:rPr>
                <w:rFonts w:ascii="Arial"/>
                <w:b/>
                <w:spacing w:val="-1"/>
                <w:sz w:val="20"/>
              </w:rPr>
              <w:t>collection</w:t>
            </w:r>
            <w:r>
              <w:rPr>
                <w:rFonts w:ascii="Arial"/>
                <w:b/>
                <w:spacing w:val="-5"/>
                <w:sz w:val="20"/>
              </w:rPr>
              <w:t xml:space="preserve"> </w:t>
            </w:r>
            <w:r>
              <w:rPr>
                <w:rFonts w:ascii="Arial"/>
                <w:b/>
                <w:sz w:val="20"/>
              </w:rPr>
              <w:t>will</w:t>
            </w:r>
            <w:r>
              <w:rPr>
                <w:rFonts w:ascii="Arial"/>
                <w:b/>
                <w:spacing w:val="-6"/>
                <w:sz w:val="20"/>
              </w:rPr>
              <w:t xml:space="preserve"> </w:t>
            </w:r>
            <w:r>
              <w:rPr>
                <w:rFonts w:ascii="Arial"/>
                <w:b/>
                <w:sz w:val="20"/>
              </w:rPr>
              <w:t>be</w:t>
            </w:r>
            <w:r>
              <w:rPr>
                <w:rFonts w:ascii="Arial"/>
                <w:b/>
                <w:spacing w:val="-6"/>
                <w:sz w:val="20"/>
              </w:rPr>
              <w:t xml:space="preserve"> </w:t>
            </w:r>
            <w:r>
              <w:rPr>
                <w:rFonts w:ascii="Arial"/>
                <w:b/>
                <w:spacing w:val="-1"/>
                <w:sz w:val="20"/>
              </w:rPr>
              <w:t>undertaken?</w:t>
            </w:r>
          </w:p>
          <w:p w14:paraId="02DC6D57" w14:textId="77777777" w:rsidR="00CE1426" w:rsidRDefault="00CE1426">
            <w:pPr>
              <w:rPr>
                <w:rFonts w:ascii="Times New Roman" w:eastAsia="Times New Roman" w:hAnsi="Times New Roman" w:cs="Times New Roman"/>
                <w:sz w:val="20"/>
                <w:szCs w:val="20"/>
              </w:rPr>
            </w:pPr>
          </w:p>
          <w:p w14:paraId="5D5B5987" w14:textId="77777777" w:rsidR="00CE1426" w:rsidRDefault="00CE1426">
            <w:pPr>
              <w:spacing w:before="8"/>
              <w:rPr>
                <w:rFonts w:ascii="Times New Roman" w:eastAsia="Times New Roman" w:hAnsi="Times New Roman" w:cs="Times New Roman"/>
                <w:sz w:val="20"/>
                <w:szCs w:val="20"/>
              </w:rPr>
            </w:pPr>
          </w:p>
          <w:p w14:paraId="14866F5B" w14:textId="77777777" w:rsidR="00CE1426" w:rsidRDefault="00CE1426" w:rsidP="00CE1426">
            <w:pPr>
              <w:widowControl w:val="0"/>
              <w:numPr>
                <w:ilvl w:val="0"/>
                <w:numId w:val="14"/>
              </w:numPr>
              <w:tabs>
                <w:tab w:val="left" w:pos="420"/>
              </w:tabs>
              <w:ind w:right="452" w:firstLine="0"/>
              <w:rPr>
                <w:rFonts w:ascii="Arial" w:eastAsia="Arial" w:hAnsi="Arial" w:cs="Arial"/>
                <w:sz w:val="20"/>
                <w:szCs w:val="20"/>
              </w:rPr>
            </w:pPr>
            <w:r>
              <w:rPr>
                <w:rFonts w:ascii="Arial"/>
                <w:b/>
                <w:spacing w:val="-1"/>
                <w:sz w:val="20"/>
              </w:rPr>
              <w:t>Describe</w:t>
            </w:r>
            <w:r>
              <w:rPr>
                <w:rFonts w:ascii="Arial"/>
                <w:b/>
                <w:spacing w:val="-8"/>
                <w:sz w:val="20"/>
              </w:rPr>
              <w:t xml:space="preserve"> </w:t>
            </w:r>
            <w:r>
              <w:rPr>
                <w:rFonts w:ascii="Arial"/>
                <w:b/>
                <w:sz w:val="20"/>
              </w:rPr>
              <w:t>any</w:t>
            </w:r>
            <w:r>
              <w:rPr>
                <w:rFonts w:ascii="Arial"/>
                <w:b/>
                <w:spacing w:val="-7"/>
                <w:sz w:val="20"/>
              </w:rPr>
              <w:t xml:space="preserve"> </w:t>
            </w:r>
            <w:r>
              <w:rPr>
                <w:rFonts w:ascii="Arial"/>
                <w:b/>
                <w:spacing w:val="-1"/>
                <w:sz w:val="20"/>
              </w:rPr>
              <w:t>circumstances</w:t>
            </w:r>
            <w:r>
              <w:rPr>
                <w:rFonts w:ascii="Arial"/>
                <w:b/>
                <w:spacing w:val="-8"/>
                <w:sz w:val="20"/>
              </w:rPr>
              <w:t xml:space="preserve"> </w:t>
            </w:r>
            <w:r>
              <w:rPr>
                <w:rFonts w:ascii="Arial"/>
                <w:b/>
                <w:spacing w:val="-1"/>
                <w:sz w:val="20"/>
              </w:rPr>
              <w:t>that</w:t>
            </w:r>
            <w:r>
              <w:rPr>
                <w:rFonts w:ascii="Arial"/>
                <w:b/>
                <w:spacing w:val="-6"/>
                <w:sz w:val="20"/>
              </w:rPr>
              <w:t xml:space="preserve"> </w:t>
            </w:r>
            <w:r>
              <w:rPr>
                <w:rFonts w:ascii="Arial"/>
                <w:b/>
                <w:sz w:val="20"/>
              </w:rPr>
              <w:t>might</w:t>
            </w:r>
            <w:r>
              <w:rPr>
                <w:rFonts w:ascii="Arial"/>
                <w:b/>
                <w:spacing w:val="-7"/>
                <w:sz w:val="20"/>
              </w:rPr>
              <w:t xml:space="preserve"> </w:t>
            </w:r>
            <w:r>
              <w:rPr>
                <w:rFonts w:ascii="Arial"/>
                <w:b/>
                <w:sz w:val="20"/>
              </w:rPr>
              <w:t>give</w:t>
            </w:r>
            <w:r>
              <w:rPr>
                <w:rFonts w:ascii="Arial"/>
                <w:b/>
                <w:spacing w:val="-7"/>
                <w:sz w:val="20"/>
              </w:rPr>
              <w:t xml:space="preserve"> </w:t>
            </w:r>
            <w:r>
              <w:rPr>
                <w:rFonts w:ascii="Arial"/>
                <w:b/>
                <w:sz w:val="20"/>
              </w:rPr>
              <w:t>rise</w:t>
            </w:r>
            <w:r>
              <w:rPr>
                <w:rFonts w:ascii="Arial"/>
                <w:b/>
                <w:spacing w:val="-8"/>
                <w:sz w:val="20"/>
              </w:rPr>
              <w:t xml:space="preserve"> </w:t>
            </w:r>
            <w:r>
              <w:rPr>
                <w:rFonts w:ascii="Arial"/>
                <w:b/>
                <w:sz w:val="20"/>
              </w:rPr>
              <w:t>to</w:t>
            </w:r>
            <w:r>
              <w:rPr>
                <w:rFonts w:ascii="Arial"/>
                <w:b/>
                <w:spacing w:val="-7"/>
                <w:sz w:val="20"/>
              </w:rPr>
              <w:t xml:space="preserve"> </w:t>
            </w:r>
            <w:r>
              <w:rPr>
                <w:rFonts w:ascii="Arial"/>
                <w:b/>
                <w:sz w:val="20"/>
              </w:rPr>
              <w:t>security</w:t>
            </w:r>
            <w:r>
              <w:rPr>
                <w:rFonts w:ascii="Arial"/>
                <w:b/>
                <w:spacing w:val="-10"/>
                <w:sz w:val="20"/>
              </w:rPr>
              <w:t xml:space="preserve"> </w:t>
            </w:r>
            <w:r>
              <w:rPr>
                <w:rFonts w:ascii="Arial"/>
                <w:b/>
                <w:sz w:val="20"/>
              </w:rPr>
              <w:t>concerns</w:t>
            </w:r>
            <w:r>
              <w:rPr>
                <w:rFonts w:ascii="Arial"/>
                <w:b/>
                <w:spacing w:val="-7"/>
                <w:sz w:val="20"/>
              </w:rPr>
              <w:t xml:space="preserve"> </w:t>
            </w:r>
            <w:r>
              <w:rPr>
                <w:rFonts w:ascii="Arial"/>
                <w:b/>
                <w:sz w:val="20"/>
              </w:rPr>
              <w:t>for</w:t>
            </w:r>
            <w:r>
              <w:rPr>
                <w:rFonts w:ascii="Arial"/>
                <w:b/>
                <w:spacing w:val="-6"/>
                <w:sz w:val="20"/>
              </w:rPr>
              <w:t xml:space="preserve"> </w:t>
            </w:r>
            <w:r>
              <w:rPr>
                <w:rFonts w:ascii="Arial"/>
                <w:b/>
                <w:spacing w:val="-1"/>
                <w:sz w:val="20"/>
              </w:rPr>
              <w:t>participants</w:t>
            </w:r>
            <w:r>
              <w:rPr>
                <w:rFonts w:ascii="Arial"/>
                <w:b/>
                <w:spacing w:val="-8"/>
                <w:sz w:val="20"/>
              </w:rPr>
              <w:t xml:space="preserve"> </w:t>
            </w:r>
            <w:r>
              <w:rPr>
                <w:rFonts w:ascii="Arial"/>
                <w:b/>
                <w:sz w:val="20"/>
              </w:rPr>
              <w:t>or</w:t>
            </w:r>
            <w:r>
              <w:rPr>
                <w:rFonts w:ascii="Arial"/>
                <w:b/>
                <w:spacing w:val="72"/>
                <w:w w:val="99"/>
                <w:sz w:val="20"/>
              </w:rPr>
              <w:t xml:space="preserve"> </w:t>
            </w:r>
            <w:r>
              <w:rPr>
                <w:rFonts w:ascii="Arial"/>
                <w:b/>
                <w:spacing w:val="-1"/>
                <w:sz w:val="20"/>
              </w:rPr>
              <w:t>researchers?</w:t>
            </w:r>
          </w:p>
          <w:p w14:paraId="046AC257" w14:textId="77777777" w:rsidR="00CE1426" w:rsidRDefault="00CE1426">
            <w:pPr>
              <w:spacing w:before="129"/>
              <w:ind w:left="107" w:right="386"/>
              <w:rPr>
                <w:lang w:val="en-US"/>
              </w:rPr>
            </w:pPr>
          </w:p>
          <w:p w14:paraId="0EAE33A3" w14:textId="77777777" w:rsidR="00CE1426" w:rsidRDefault="00CE1426" w:rsidP="00CE1426">
            <w:pPr>
              <w:widowControl w:val="0"/>
              <w:numPr>
                <w:ilvl w:val="0"/>
                <w:numId w:val="14"/>
              </w:numPr>
              <w:tabs>
                <w:tab w:val="left" w:pos="408"/>
              </w:tabs>
              <w:ind w:right="243" w:firstLine="0"/>
              <w:rPr>
                <w:rFonts w:ascii="Arial" w:eastAsia="Arial" w:hAnsi="Arial" w:cs="Arial"/>
                <w:sz w:val="20"/>
                <w:szCs w:val="20"/>
              </w:rPr>
            </w:pPr>
            <w:r>
              <w:rPr>
                <w:rFonts w:ascii="Arial"/>
                <w:b/>
                <w:spacing w:val="-1"/>
                <w:sz w:val="20"/>
              </w:rPr>
              <w:t>Describe</w:t>
            </w:r>
            <w:r>
              <w:rPr>
                <w:rFonts w:ascii="Arial"/>
                <w:b/>
                <w:spacing w:val="-6"/>
                <w:sz w:val="20"/>
              </w:rPr>
              <w:t xml:space="preserve"> </w:t>
            </w:r>
            <w:r>
              <w:rPr>
                <w:rFonts w:ascii="Arial"/>
                <w:b/>
                <w:sz w:val="20"/>
              </w:rPr>
              <w:t>any</w:t>
            </w:r>
            <w:r>
              <w:rPr>
                <w:rFonts w:ascii="Arial"/>
                <w:b/>
                <w:spacing w:val="-9"/>
                <w:sz w:val="20"/>
              </w:rPr>
              <w:t xml:space="preserve"> </w:t>
            </w:r>
            <w:r>
              <w:rPr>
                <w:rFonts w:ascii="Arial"/>
                <w:b/>
                <w:spacing w:val="-1"/>
                <w:sz w:val="20"/>
              </w:rPr>
              <w:t>conflicts</w:t>
            </w:r>
            <w:r>
              <w:rPr>
                <w:rFonts w:ascii="Arial"/>
                <w:b/>
                <w:spacing w:val="-6"/>
                <w:sz w:val="20"/>
              </w:rPr>
              <w:t xml:space="preserve"> </w:t>
            </w:r>
            <w:r>
              <w:rPr>
                <w:rFonts w:ascii="Arial"/>
                <w:b/>
                <w:sz w:val="20"/>
              </w:rPr>
              <w:t>of</w:t>
            </w:r>
            <w:r>
              <w:rPr>
                <w:rFonts w:ascii="Arial"/>
                <w:b/>
                <w:spacing w:val="-6"/>
                <w:sz w:val="20"/>
              </w:rPr>
              <w:t xml:space="preserve"> </w:t>
            </w:r>
            <w:r>
              <w:rPr>
                <w:rFonts w:ascii="Arial"/>
                <w:b/>
                <w:spacing w:val="-1"/>
                <w:sz w:val="20"/>
              </w:rPr>
              <w:t>interest</w:t>
            </w:r>
            <w:r>
              <w:rPr>
                <w:rFonts w:ascii="Arial"/>
                <w:b/>
                <w:spacing w:val="-6"/>
                <w:sz w:val="20"/>
              </w:rPr>
              <w:t xml:space="preserve"> </w:t>
            </w:r>
            <w:r>
              <w:rPr>
                <w:rFonts w:ascii="Arial"/>
                <w:b/>
                <w:sz w:val="20"/>
              </w:rPr>
              <w:t>where</w:t>
            </w:r>
            <w:r>
              <w:rPr>
                <w:rFonts w:ascii="Arial"/>
                <w:b/>
                <w:spacing w:val="-7"/>
                <w:sz w:val="20"/>
              </w:rPr>
              <w:t xml:space="preserve"> </w:t>
            </w:r>
            <w:r>
              <w:rPr>
                <w:rFonts w:ascii="Arial"/>
                <w:b/>
                <w:sz w:val="20"/>
              </w:rPr>
              <w:t>data</w:t>
            </w:r>
            <w:r>
              <w:rPr>
                <w:rFonts w:ascii="Arial"/>
                <w:b/>
                <w:spacing w:val="-7"/>
                <w:sz w:val="20"/>
              </w:rPr>
              <w:t xml:space="preserve"> </w:t>
            </w:r>
            <w:r>
              <w:rPr>
                <w:rFonts w:ascii="Arial"/>
                <w:b/>
                <w:sz w:val="20"/>
              </w:rPr>
              <w:t>might</w:t>
            </w:r>
            <w:r>
              <w:rPr>
                <w:rFonts w:ascii="Arial"/>
                <w:b/>
                <w:spacing w:val="-6"/>
                <w:sz w:val="20"/>
              </w:rPr>
              <w:t xml:space="preserve"> </w:t>
            </w:r>
            <w:r>
              <w:rPr>
                <w:rFonts w:ascii="Arial"/>
                <w:b/>
                <w:sz w:val="20"/>
              </w:rPr>
              <w:t>be</w:t>
            </w:r>
            <w:r>
              <w:rPr>
                <w:rFonts w:ascii="Arial"/>
                <w:b/>
                <w:spacing w:val="-7"/>
                <w:sz w:val="20"/>
              </w:rPr>
              <w:t xml:space="preserve"> </w:t>
            </w:r>
            <w:r>
              <w:rPr>
                <w:rFonts w:ascii="Arial"/>
                <w:b/>
                <w:spacing w:val="-1"/>
                <w:sz w:val="20"/>
              </w:rPr>
              <w:t>critical</w:t>
            </w:r>
            <w:r>
              <w:rPr>
                <w:rFonts w:ascii="Arial"/>
                <w:b/>
                <w:spacing w:val="-7"/>
                <w:sz w:val="20"/>
              </w:rPr>
              <w:t xml:space="preserve"> </w:t>
            </w:r>
            <w:r>
              <w:rPr>
                <w:rFonts w:ascii="Arial"/>
                <w:b/>
                <w:sz w:val="20"/>
              </w:rPr>
              <w:t>of</w:t>
            </w:r>
            <w:r>
              <w:rPr>
                <w:rFonts w:ascii="Arial"/>
                <w:b/>
                <w:spacing w:val="-6"/>
                <w:sz w:val="20"/>
              </w:rPr>
              <w:t xml:space="preserve"> </w:t>
            </w:r>
            <w:r>
              <w:rPr>
                <w:rFonts w:ascii="Arial"/>
                <w:b/>
                <w:sz w:val="20"/>
              </w:rPr>
              <w:t>working</w:t>
            </w:r>
            <w:r>
              <w:rPr>
                <w:rFonts w:ascii="Arial"/>
                <w:b/>
                <w:spacing w:val="-6"/>
                <w:sz w:val="20"/>
              </w:rPr>
              <w:t xml:space="preserve"> </w:t>
            </w:r>
            <w:r>
              <w:rPr>
                <w:rFonts w:ascii="Arial"/>
                <w:b/>
                <w:spacing w:val="-1"/>
                <w:sz w:val="20"/>
              </w:rPr>
              <w:t>practices,</w:t>
            </w:r>
            <w:r>
              <w:rPr>
                <w:rFonts w:ascii="Arial"/>
                <w:b/>
                <w:spacing w:val="-7"/>
                <w:sz w:val="20"/>
              </w:rPr>
              <w:t xml:space="preserve"> </w:t>
            </w:r>
            <w:r>
              <w:rPr>
                <w:rFonts w:ascii="Arial"/>
                <w:b/>
                <w:sz w:val="20"/>
              </w:rPr>
              <w:t>people</w:t>
            </w:r>
            <w:r>
              <w:rPr>
                <w:rFonts w:ascii="Arial"/>
                <w:b/>
                <w:spacing w:val="73"/>
                <w:w w:val="99"/>
                <w:sz w:val="20"/>
              </w:rPr>
              <w:t xml:space="preserve"> </w:t>
            </w:r>
            <w:r>
              <w:rPr>
                <w:rFonts w:ascii="Arial"/>
                <w:b/>
                <w:spacing w:val="-1"/>
                <w:sz w:val="20"/>
              </w:rPr>
              <w:t>etc.</w:t>
            </w:r>
            <w:r>
              <w:rPr>
                <w:rFonts w:ascii="Arial"/>
                <w:b/>
                <w:spacing w:val="-8"/>
                <w:sz w:val="20"/>
              </w:rPr>
              <w:t xml:space="preserve"> </w:t>
            </w:r>
            <w:r>
              <w:rPr>
                <w:rFonts w:ascii="Arial"/>
                <w:b/>
                <w:sz w:val="20"/>
              </w:rPr>
              <w:t>or</w:t>
            </w:r>
            <w:r>
              <w:rPr>
                <w:rFonts w:ascii="Arial"/>
                <w:b/>
                <w:spacing w:val="-8"/>
                <w:sz w:val="20"/>
              </w:rPr>
              <w:t xml:space="preserve"> </w:t>
            </w:r>
            <w:r>
              <w:rPr>
                <w:rFonts w:ascii="Arial"/>
                <w:b/>
                <w:sz w:val="20"/>
              </w:rPr>
              <w:t>disclosure</w:t>
            </w:r>
            <w:r>
              <w:rPr>
                <w:rFonts w:ascii="Arial"/>
                <w:b/>
                <w:spacing w:val="-8"/>
                <w:sz w:val="20"/>
              </w:rPr>
              <w:t xml:space="preserve"> </w:t>
            </w:r>
            <w:r>
              <w:rPr>
                <w:rFonts w:ascii="Arial"/>
                <w:b/>
                <w:sz w:val="20"/>
              </w:rPr>
              <w:t>of</w:t>
            </w:r>
            <w:r>
              <w:rPr>
                <w:rFonts w:ascii="Arial"/>
                <w:b/>
                <w:spacing w:val="-7"/>
                <w:sz w:val="20"/>
              </w:rPr>
              <w:t xml:space="preserve"> </w:t>
            </w:r>
            <w:r>
              <w:rPr>
                <w:rFonts w:ascii="Arial"/>
                <w:b/>
                <w:sz w:val="20"/>
              </w:rPr>
              <w:t>illegal</w:t>
            </w:r>
            <w:r>
              <w:rPr>
                <w:rFonts w:ascii="Arial"/>
                <w:b/>
                <w:spacing w:val="-7"/>
                <w:sz w:val="20"/>
              </w:rPr>
              <w:t xml:space="preserve"> </w:t>
            </w:r>
            <w:r>
              <w:rPr>
                <w:rFonts w:ascii="Arial"/>
                <w:b/>
                <w:spacing w:val="-1"/>
                <w:sz w:val="20"/>
              </w:rPr>
              <w:t>activities?</w:t>
            </w:r>
          </w:p>
          <w:p w14:paraId="4BFFB840" w14:textId="77777777" w:rsidR="00CE1426" w:rsidRDefault="00CE1426">
            <w:pPr>
              <w:spacing w:before="129"/>
              <w:ind w:left="107" w:right="386"/>
              <w:rPr>
                <w:lang w:val="en-US"/>
              </w:rPr>
            </w:pPr>
          </w:p>
        </w:tc>
      </w:tr>
    </w:tbl>
    <w:p w14:paraId="05354DB0" w14:textId="77777777" w:rsidR="00CE1426" w:rsidRDefault="00CE1426" w:rsidP="00CE1426">
      <w:pPr>
        <w:rPr>
          <w:lang w:val="en-US"/>
        </w:rPr>
      </w:pPr>
    </w:p>
    <w:p w14:paraId="68F206DE" w14:textId="77777777" w:rsidR="00CE1426" w:rsidRDefault="00CE1426" w:rsidP="00CE1426">
      <w:pPr>
        <w:rPr>
          <w:lang w:val="en-US"/>
        </w:rPr>
      </w:pPr>
    </w:p>
    <w:p w14:paraId="27FE59C0" w14:textId="77777777" w:rsidR="00CE1426" w:rsidRDefault="00CE1426" w:rsidP="00CE1426">
      <w:pPr>
        <w:rPr>
          <w:lang w:val="en-US"/>
        </w:rPr>
      </w:pPr>
    </w:p>
    <w:tbl>
      <w:tblPr>
        <w:tblStyle w:val="TableGrid"/>
        <w:tblW w:w="0" w:type="auto"/>
        <w:tblLook w:val="04A0" w:firstRow="1" w:lastRow="0" w:firstColumn="1" w:lastColumn="0" w:noHBand="0" w:noVBand="1"/>
      </w:tblPr>
      <w:tblGrid>
        <w:gridCol w:w="9016"/>
      </w:tblGrid>
      <w:tr w:rsidR="00CE1426" w14:paraId="330BF410" w14:textId="77777777" w:rsidTr="00CE1426">
        <w:tc>
          <w:tcPr>
            <w:tcW w:w="9016" w:type="dxa"/>
            <w:tcBorders>
              <w:top w:val="single" w:sz="4" w:space="0" w:color="auto"/>
              <w:left w:val="single" w:sz="4" w:space="0" w:color="auto"/>
              <w:bottom w:val="single" w:sz="4" w:space="0" w:color="auto"/>
              <w:right w:val="single" w:sz="4" w:space="0" w:color="auto"/>
            </w:tcBorders>
          </w:tcPr>
          <w:p w14:paraId="63C5F231" w14:textId="77777777" w:rsidR="00CE1426" w:rsidRDefault="00CE1426">
            <w:pPr>
              <w:widowControl w:val="0"/>
              <w:tabs>
                <w:tab w:val="left" w:pos="408"/>
              </w:tabs>
              <w:ind w:right="243"/>
              <w:rPr>
                <w:rFonts w:ascii="Arial" w:eastAsia="Arial" w:hAnsi="Arial" w:cs="Arial"/>
                <w:sz w:val="20"/>
                <w:szCs w:val="20"/>
              </w:rPr>
            </w:pPr>
          </w:p>
          <w:p w14:paraId="3BE91AAB" w14:textId="77777777" w:rsidR="00CE1426" w:rsidRDefault="00CE1426">
            <w:pPr>
              <w:spacing w:before="15"/>
              <w:ind w:left="107" w:right="271"/>
              <w:rPr>
                <w:rFonts w:ascii="Arial" w:eastAsia="Arial" w:hAnsi="Arial" w:cs="Arial"/>
                <w:sz w:val="20"/>
                <w:szCs w:val="20"/>
              </w:rPr>
            </w:pPr>
            <w:r>
              <w:rPr>
                <w:rFonts w:ascii="Arial" w:eastAsia="Arial" w:hAnsi="Arial" w:cs="Arial"/>
                <w:b/>
                <w:bCs/>
                <w:spacing w:val="-1"/>
                <w:sz w:val="20"/>
                <w:szCs w:val="20"/>
              </w:rPr>
              <w:t>6.</w:t>
            </w:r>
            <w:r>
              <w:rPr>
                <w:rFonts w:ascii="Arial" w:eastAsia="Arial" w:hAnsi="Arial" w:cs="Arial"/>
                <w:b/>
                <w:bCs/>
                <w:spacing w:val="-7"/>
                <w:sz w:val="20"/>
                <w:szCs w:val="20"/>
              </w:rPr>
              <w:t xml:space="preserve"> </w:t>
            </w:r>
            <w:r>
              <w:rPr>
                <w:rFonts w:ascii="Arial" w:eastAsia="Arial" w:hAnsi="Arial" w:cs="Arial"/>
                <w:b/>
                <w:bCs/>
                <w:sz w:val="20"/>
                <w:szCs w:val="20"/>
              </w:rPr>
              <w:t>Please</w:t>
            </w:r>
            <w:r>
              <w:rPr>
                <w:rFonts w:ascii="Arial" w:eastAsia="Arial" w:hAnsi="Arial" w:cs="Arial"/>
                <w:b/>
                <w:bCs/>
                <w:spacing w:val="-7"/>
                <w:sz w:val="20"/>
                <w:szCs w:val="20"/>
              </w:rPr>
              <w:t xml:space="preserve"> </w:t>
            </w:r>
            <w:r>
              <w:rPr>
                <w:rFonts w:ascii="Arial" w:eastAsia="Arial" w:hAnsi="Arial" w:cs="Arial"/>
                <w:b/>
                <w:bCs/>
                <w:spacing w:val="-1"/>
                <w:sz w:val="20"/>
                <w:szCs w:val="20"/>
              </w:rPr>
              <w:t>indicate</w:t>
            </w:r>
            <w:r>
              <w:rPr>
                <w:rFonts w:ascii="Arial" w:eastAsia="Arial" w:hAnsi="Arial" w:cs="Arial"/>
                <w:b/>
                <w:bCs/>
                <w:spacing w:val="-7"/>
                <w:sz w:val="20"/>
                <w:szCs w:val="20"/>
              </w:rPr>
              <w:t xml:space="preserve"> </w:t>
            </w:r>
            <w:r>
              <w:rPr>
                <w:rFonts w:ascii="Arial" w:eastAsia="Arial" w:hAnsi="Arial" w:cs="Arial"/>
                <w:b/>
                <w:bCs/>
                <w:sz w:val="20"/>
                <w:szCs w:val="20"/>
              </w:rPr>
              <w:t>how</w:t>
            </w:r>
            <w:r>
              <w:rPr>
                <w:rFonts w:ascii="Arial" w:eastAsia="Arial" w:hAnsi="Arial" w:cs="Arial"/>
                <w:b/>
                <w:bCs/>
                <w:spacing w:val="-3"/>
                <w:sz w:val="20"/>
                <w:szCs w:val="20"/>
              </w:rPr>
              <w:t xml:space="preserve"> </w:t>
            </w:r>
            <w:r>
              <w:rPr>
                <w:rFonts w:ascii="Arial" w:eastAsia="Arial" w:hAnsi="Arial" w:cs="Arial"/>
                <w:b/>
                <w:bCs/>
                <w:spacing w:val="-1"/>
                <w:sz w:val="20"/>
                <w:szCs w:val="20"/>
              </w:rPr>
              <w:t>informed</w:t>
            </w:r>
            <w:r>
              <w:rPr>
                <w:rFonts w:ascii="Arial" w:eastAsia="Arial" w:hAnsi="Arial" w:cs="Arial"/>
                <w:b/>
                <w:bCs/>
                <w:spacing w:val="-6"/>
                <w:sz w:val="20"/>
                <w:szCs w:val="20"/>
              </w:rPr>
              <w:t xml:space="preserve"> </w:t>
            </w:r>
            <w:r>
              <w:rPr>
                <w:rFonts w:ascii="Arial" w:eastAsia="Arial" w:hAnsi="Arial" w:cs="Arial"/>
                <w:b/>
                <w:bCs/>
                <w:sz w:val="20"/>
                <w:szCs w:val="20"/>
              </w:rPr>
              <w:t>consent</w:t>
            </w:r>
            <w:r>
              <w:rPr>
                <w:rFonts w:ascii="Arial" w:eastAsia="Arial" w:hAnsi="Arial" w:cs="Arial"/>
                <w:b/>
                <w:bCs/>
                <w:spacing w:val="-5"/>
                <w:sz w:val="20"/>
                <w:szCs w:val="20"/>
              </w:rPr>
              <w:t xml:space="preserve"> </w:t>
            </w:r>
            <w:r>
              <w:rPr>
                <w:rFonts w:ascii="Arial" w:eastAsia="Arial" w:hAnsi="Arial" w:cs="Arial"/>
                <w:b/>
                <w:bCs/>
                <w:sz w:val="20"/>
                <w:szCs w:val="20"/>
              </w:rPr>
              <w:t>of</w:t>
            </w:r>
            <w:r>
              <w:rPr>
                <w:rFonts w:ascii="Arial" w:eastAsia="Arial" w:hAnsi="Arial" w:cs="Arial"/>
                <w:b/>
                <w:bCs/>
                <w:spacing w:val="-6"/>
                <w:sz w:val="20"/>
                <w:szCs w:val="20"/>
              </w:rPr>
              <w:t xml:space="preserve"> </w:t>
            </w:r>
            <w:r>
              <w:rPr>
                <w:rFonts w:ascii="Arial" w:eastAsia="Arial" w:hAnsi="Arial" w:cs="Arial"/>
                <w:b/>
                <w:bCs/>
                <w:spacing w:val="-1"/>
                <w:sz w:val="20"/>
                <w:szCs w:val="20"/>
              </w:rPr>
              <w:t>all</w:t>
            </w:r>
            <w:r>
              <w:rPr>
                <w:rFonts w:ascii="Arial" w:eastAsia="Arial" w:hAnsi="Arial" w:cs="Arial"/>
                <w:b/>
                <w:bCs/>
                <w:spacing w:val="-7"/>
                <w:sz w:val="20"/>
                <w:szCs w:val="20"/>
              </w:rPr>
              <w:t xml:space="preserve"> </w:t>
            </w:r>
            <w:r>
              <w:rPr>
                <w:rFonts w:ascii="Arial" w:eastAsia="Arial" w:hAnsi="Arial" w:cs="Arial"/>
                <w:b/>
                <w:bCs/>
                <w:sz w:val="20"/>
                <w:szCs w:val="20"/>
              </w:rPr>
              <w:t>participants</w:t>
            </w:r>
            <w:r>
              <w:rPr>
                <w:rFonts w:ascii="Arial" w:eastAsia="Arial" w:hAnsi="Arial" w:cs="Arial"/>
                <w:b/>
                <w:bCs/>
                <w:spacing w:val="-7"/>
                <w:sz w:val="20"/>
                <w:szCs w:val="20"/>
              </w:rPr>
              <w:t xml:space="preserve"> </w:t>
            </w:r>
            <w:r>
              <w:rPr>
                <w:rFonts w:ascii="Arial" w:eastAsia="Arial" w:hAnsi="Arial" w:cs="Arial"/>
                <w:b/>
                <w:bCs/>
                <w:sz w:val="20"/>
                <w:szCs w:val="20"/>
              </w:rPr>
              <w:t>will</w:t>
            </w:r>
            <w:r>
              <w:rPr>
                <w:rFonts w:ascii="Arial" w:eastAsia="Arial" w:hAnsi="Arial" w:cs="Arial"/>
                <w:b/>
                <w:bCs/>
                <w:spacing w:val="-6"/>
                <w:sz w:val="20"/>
                <w:szCs w:val="20"/>
              </w:rPr>
              <w:t xml:space="preserve"> </w:t>
            </w:r>
            <w:r>
              <w:rPr>
                <w:rFonts w:ascii="Arial" w:eastAsia="Arial" w:hAnsi="Arial" w:cs="Arial"/>
                <w:b/>
                <w:bCs/>
                <w:sz w:val="20"/>
                <w:szCs w:val="20"/>
              </w:rPr>
              <w:t>be</w:t>
            </w:r>
            <w:r>
              <w:rPr>
                <w:rFonts w:ascii="Arial" w:eastAsia="Arial" w:hAnsi="Arial" w:cs="Arial"/>
                <w:b/>
                <w:bCs/>
                <w:spacing w:val="-7"/>
                <w:sz w:val="20"/>
                <w:szCs w:val="20"/>
              </w:rPr>
              <w:t xml:space="preserve"> </w:t>
            </w:r>
            <w:r>
              <w:rPr>
                <w:rFonts w:ascii="Arial" w:eastAsia="Arial" w:hAnsi="Arial" w:cs="Arial"/>
                <w:b/>
                <w:bCs/>
                <w:sz w:val="20"/>
                <w:szCs w:val="20"/>
              </w:rPr>
              <w:t>gained.</w:t>
            </w:r>
            <w:r>
              <w:rPr>
                <w:rFonts w:ascii="Arial" w:eastAsia="Arial" w:hAnsi="Arial" w:cs="Arial"/>
                <w:b/>
                <w:bCs/>
                <w:spacing w:val="-6"/>
                <w:sz w:val="20"/>
                <w:szCs w:val="20"/>
              </w:rPr>
              <w:t xml:space="preserve"> For participants under the age of 18, indicate how the informed consent of both the participant and the participant’s parent/guardian will be gained. </w:t>
            </w:r>
            <w:r>
              <w:rPr>
                <w:rFonts w:ascii="Arial" w:eastAsia="Arial" w:hAnsi="Arial" w:cs="Arial"/>
                <w:sz w:val="20"/>
                <w:szCs w:val="20"/>
              </w:rPr>
              <w:t>(Draft</w:t>
            </w:r>
            <w:r>
              <w:rPr>
                <w:rFonts w:ascii="Arial" w:eastAsia="Arial" w:hAnsi="Arial" w:cs="Arial"/>
                <w:spacing w:val="-7"/>
                <w:sz w:val="20"/>
                <w:szCs w:val="20"/>
              </w:rPr>
              <w:t xml:space="preserve"> </w:t>
            </w:r>
            <w:r>
              <w:rPr>
                <w:rFonts w:ascii="Arial" w:eastAsia="Arial" w:hAnsi="Arial" w:cs="Arial"/>
                <w:spacing w:val="-1"/>
                <w:sz w:val="20"/>
                <w:szCs w:val="20"/>
              </w:rPr>
              <w:t>consent</w:t>
            </w:r>
            <w:r>
              <w:rPr>
                <w:rFonts w:ascii="Arial" w:eastAsia="Arial" w:hAnsi="Arial" w:cs="Arial"/>
                <w:spacing w:val="-6"/>
                <w:sz w:val="20"/>
                <w:szCs w:val="20"/>
              </w:rPr>
              <w:t xml:space="preserve"> </w:t>
            </w:r>
            <w:r>
              <w:rPr>
                <w:rFonts w:ascii="Arial" w:eastAsia="Arial" w:hAnsi="Arial" w:cs="Arial"/>
                <w:sz w:val="20"/>
                <w:szCs w:val="20"/>
              </w:rPr>
              <w:t>forms</w:t>
            </w:r>
            <w:r>
              <w:rPr>
                <w:rFonts w:ascii="Arial" w:eastAsia="Arial" w:hAnsi="Arial" w:cs="Arial"/>
                <w:spacing w:val="51"/>
                <w:w w:val="99"/>
                <w:sz w:val="20"/>
                <w:szCs w:val="20"/>
              </w:rPr>
              <w:t xml:space="preserve"> </w:t>
            </w:r>
            <w:r>
              <w:rPr>
                <w:rFonts w:ascii="Arial" w:eastAsia="Arial" w:hAnsi="Arial" w:cs="Arial"/>
                <w:spacing w:val="-1"/>
                <w:sz w:val="20"/>
                <w:szCs w:val="20"/>
              </w:rPr>
              <w:t>MUST</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attached</w:t>
            </w:r>
            <w:r>
              <w:rPr>
                <w:rFonts w:ascii="Arial" w:eastAsia="Arial" w:hAnsi="Arial" w:cs="Arial"/>
                <w:spacing w:val="-6"/>
                <w:sz w:val="20"/>
                <w:szCs w:val="20"/>
              </w:rPr>
              <w:t xml:space="preserve"> </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see</w:t>
            </w:r>
            <w:r>
              <w:rPr>
                <w:rFonts w:ascii="Arial" w:eastAsia="Arial" w:hAnsi="Arial" w:cs="Arial"/>
                <w:spacing w:val="-6"/>
                <w:sz w:val="20"/>
                <w:szCs w:val="20"/>
              </w:rPr>
              <w:t xml:space="preserve"> </w:t>
            </w:r>
            <w:r>
              <w:rPr>
                <w:rFonts w:ascii="Arial" w:eastAsia="Arial" w:hAnsi="Arial" w:cs="Arial"/>
                <w:sz w:val="20"/>
                <w:szCs w:val="20"/>
              </w:rPr>
              <w:t>question</w:t>
            </w:r>
            <w:r>
              <w:rPr>
                <w:rFonts w:ascii="Arial" w:eastAsia="Arial" w:hAnsi="Arial" w:cs="Arial"/>
                <w:spacing w:val="-6"/>
                <w:sz w:val="20"/>
                <w:szCs w:val="20"/>
              </w:rPr>
              <w:t xml:space="preserve"> </w:t>
            </w:r>
            <w:r>
              <w:rPr>
                <w:rFonts w:ascii="Arial" w:eastAsia="Arial" w:hAnsi="Arial" w:cs="Arial"/>
                <w:sz w:val="20"/>
                <w:szCs w:val="20"/>
              </w:rPr>
              <w:t>8</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5"/>
                <w:sz w:val="20"/>
                <w:szCs w:val="20"/>
              </w:rPr>
              <w:t xml:space="preserve"> </w:t>
            </w:r>
            <w:r>
              <w:rPr>
                <w:rFonts w:ascii="Arial" w:eastAsia="Arial" w:hAnsi="Arial" w:cs="Arial"/>
                <w:spacing w:val="-1"/>
                <w:sz w:val="20"/>
                <w:szCs w:val="20"/>
              </w:rPr>
              <w:t xml:space="preserve">guidance.) </w:t>
            </w:r>
          </w:p>
          <w:p w14:paraId="78B0D5EE" w14:textId="77777777" w:rsidR="00CE1426" w:rsidRDefault="00CE1426">
            <w:pPr>
              <w:spacing w:before="129"/>
              <w:ind w:left="107" w:right="386"/>
              <w:rPr>
                <w:lang w:val="en-US"/>
              </w:rPr>
            </w:pPr>
          </w:p>
        </w:tc>
      </w:tr>
    </w:tbl>
    <w:p w14:paraId="6C9ED32A" w14:textId="77777777" w:rsidR="00CE1426" w:rsidRDefault="00CE1426" w:rsidP="00CE1426">
      <w:pPr>
        <w:rPr>
          <w:lang w:val="en-US"/>
        </w:rPr>
      </w:pPr>
    </w:p>
    <w:tbl>
      <w:tblPr>
        <w:tblStyle w:val="TableGrid"/>
        <w:tblW w:w="0" w:type="auto"/>
        <w:tblLook w:val="04A0" w:firstRow="1" w:lastRow="0" w:firstColumn="1" w:lastColumn="0" w:noHBand="0" w:noVBand="1"/>
      </w:tblPr>
      <w:tblGrid>
        <w:gridCol w:w="9016"/>
      </w:tblGrid>
      <w:tr w:rsidR="00CE1426" w14:paraId="017E8051" w14:textId="77777777" w:rsidTr="00CE1426">
        <w:tc>
          <w:tcPr>
            <w:tcW w:w="9016" w:type="dxa"/>
            <w:tcBorders>
              <w:top w:val="single" w:sz="4" w:space="0" w:color="auto"/>
              <w:left w:val="single" w:sz="4" w:space="0" w:color="auto"/>
              <w:bottom w:val="single" w:sz="4" w:space="0" w:color="auto"/>
              <w:right w:val="single" w:sz="4" w:space="0" w:color="auto"/>
            </w:tcBorders>
          </w:tcPr>
          <w:p w14:paraId="2417EBCB" w14:textId="77777777" w:rsidR="00CE1426" w:rsidRDefault="00CE1426">
            <w:pPr>
              <w:spacing w:before="15"/>
              <w:ind w:left="107" w:right="542"/>
              <w:rPr>
                <w:rFonts w:ascii="Arial" w:eastAsia="Arial" w:hAnsi="Arial" w:cs="Arial"/>
                <w:sz w:val="20"/>
                <w:szCs w:val="20"/>
              </w:rPr>
            </w:pPr>
            <w:r>
              <w:rPr>
                <w:rFonts w:ascii="Arial" w:eastAsia="Arial" w:hAnsi="Arial" w:cs="Arial"/>
                <w:b/>
                <w:bCs/>
                <w:spacing w:val="-1"/>
                <w:sz w:val="20"/>
                <w:szCs w:val="20"/>
              </w:rPr>
              <w:t>7.</w:t>
            </w:r>
            <w:r>
              <w:rPr>
                <w:rFonts w:ascii="Arial" w:eastAsia="Arial" w:hAnsi="Arial" w:cs="Arial"/>
                <w:b/>
                <w:bCs/>
                <w:spacing w:val="-8"/>
                <w:sz w:val="20"/>
                <w:szCs w:val="20"/>
              </w:rPr>
              <w:t xml:space="preserve"> </w:t>
            </w:r>
            <w:r>
              <w:rPr>
                <w:rFonts w:ascii="Arial" w:eastAsia="Arial" w:hAnsi="Arial" w:cs="Arial"/>
                <w:b/>
                <w:bCs/>
                <w:spacing w:val="-1"/>
                <w:sz w:val="20"/>
                <w:szCs w:val="20"/>
              </w:rPr>
              <w:t>(a)</w:t>
            </w:r>
            <w:r>
              <w:rPr>
                <w:rFonts w:ascii="Arial" w:eastAsia="Arial" w:hAnsi="Arial" w:cs="Arial"/>
                <w:b/>
                <w:bCs/>
                <w:spacing w:val="-6"/>
                <w:sz w:val="20"/>
                <w:szCs w:val="20"/>
              </w:rPr>
              <w:t xml:space="preserve"> </w:t>
            </w:r>
            <w:r>
              <w:rPr>
                <w:rFonts w:ascii="Arial" w:eastAsia="Arial" w:hAnsi="Arial" w:cs="Arial"/>
                <w:b/>
                <w:bCs/>
                <w:sz w:val="20"/>
                <w:szCs w:val="20"/>
              </w:rPr>
              <w:t>Please</w:t>
            </w:r>
            <w:r>
              <w:rPr>
                <w:rFonts w:ascii="Arial" w:eastAsia="Arial" w:hAnsi="Arial" w:cs="Arial"/>
                <w:b/>
                <w:bCs/>
                <w:spacing w:val="-7"/>
                <w:sz w:val="20"/>
                <w:szCs w:val="20"/>
              </w:rPr>
              <w:t xml:space="preserve"> </w:t>
            </w:r>
            <w:r>
              <w:rPr>
                <w:rFonts w:ascii="Arial" w:eastAsia="Arial" w:hAnsi="Arial" w:cs="Arial"/>
                <w:b/>
                <w:bCs/>
                <w:spacing w:val="-1"/>
                <w:sz w:val="20"/>
                <w:szCs w:val="20"/>
              </w:rPr>
              <w:t>indicate</w:t>
            </w:r>
            <w:r>
              <w:rPr>
                <w:rFonts w:ascii="Arial" w:eastAsia="Arial" w:hAnsi="Arial" w:cs="Arial"/>
                <w:b/>
                <w:bCs/>
                <w:spacing w:val="-7"/>
                <w:sz w:val="20"/>
                <w:szCs w:val="20"/>
              </w:rPr>
              <w:t xml:space="preserve"> </w:t>
            </w:r>
            <w:r>
              <w:rPr>
                <w:rFonts w:ascii="Arial" w:eastAsia="Arial" w:hAnsi="Arial" w:cs="Arial"/>
                <w:b/>
                <w:bCs/>
                <w:sz w:val="20"/>
                <w:szCs w:val="20"/>
              </w:rPr>
              <w:t>how</w:t>
            </w:r>
            <w:r>
              <w:rPr>
                <w:rFonts w:ascii="Arial" w:eastAsia="Arial" w:hAnsi="Arial" w:cs="Arial"/>
                <w:b/>
                <w:bCs/>
                <w:spacing w:val="-3"/>
                <w:sz w:val="20"/>
                <w:szCs w:val="20"/>
              </w:rPr>
              <w:t xml:space="preserve"> </w:t>
            </w:r>
            <w:r>
              <w:rPr>
                <w:rFonts w:ascii="Arial" w:eastAsia="Arial" w:hAnsi="Arial" w:cs="Arial"/>
                <w:b/>
                <w:bCs/>
                <w:sz w:val="20"/>
                <w:szCs w:val="20"/>
              </w:rPr>
              <w:t>the</w:t>
            </w:r>
            <w:r>
              <w:rPr>
                <w:rFonts w:ascii="Arial" w:eastAsia="Arial" w:hAnsi="Arial" w:cs="Arial"/>
                <w:b/>
                <w:bCs/>
                <w:spacing w:val="-7"/>
                <w:sz w:val="20"/>
                <w:szCs w:val="20"/>
              </w:rPr>
              <w:t xml:space="preserve"> </w:t>
            </w:r>
            <w:r>
              <w:rPr>
                <w:rFonts w:ascii="Arial" w:eastAsia="Arial" w:hAnsi="Arial" w:cs="Arial"/>
                <w:b/>
                <w:bCs/>
                <w:spacing w:val="-1"/>
                <w:sz w:val="20"/>
                <w:szCs w:val="20"/>
              </w:rPr>
              <w:t>participants’</w:t>
            </w:r>
            <w:r>
              <w:rPr>
                <w:rFonts w:ascii="Arial" w:eastAsia="Arial" w:hAnsi="Arial" w:cs="Arial"/>
                <w:b/>
                <w:bCs/>
                <w:spacing w:val="-7"/>
                <w:sz w:val="20"/>
                <w:szCs w:val="20"/>
              </w:rPr>
              <w:t xml:space="preserve"> </w:t>
            </w:r>
            <w:r>
              <w:rPr>
                <w:rFonts w:ascii="Arial" w:eastAsia="Arial" w:hAnsi="Arial" w:cs="Arial"/>
                <w:b/>
                <w:bCs/>
                <w:sz w:val="20"/>
                <w:szCs w:val="20"/>
              </w:rPr>
              <w:t>rights</w:t>
            </w:r>
            <w:r>
              <w:rPr>
                <w:rFonts w:ascii="Arial" w:eastAsia="Arial" w:hAnsi="Arial" w:cs="Arial"/>
                <w:b/>
                <w:bCs/>
                <w:spacing w:val="-8"/>
                <w:sz w:val="20"/>
                <w:szCs w:val="20"/>
              </w:rPr>
              <w:t xml:space="preserve"> </w:t>
            </w:r>
            <w:r>
              <w:rPr>
                <w:rFonts w:ascii="Arial" w:eastAsia="Arial" w:hAnsi="Arial" w:cs="Arial"/>
                <w:b/>
                <w:bCs/>
                <w:sz w:val="20"/>
                <w:szCs w:val="20"/>
              </w:rPr>
              <w:t>to</w:t>
            </w:r>
            <w:r>
              <w:rPr>
                <w:rFonts w:ascii="Arial" w:eastAsia="Arial" w:hAnsi="Arial" w:cs="Arial"/>
                <w:b/>
                <w:bCs/>
                <w:spacing w:val="-6"/>
                <w:sz w:val="20"/>
                <w:szCs w:val="20"/>
              </w:rPr>
              <w:t xml:space="preserve"> </w:t>
            </w:r>
            <w:r>
              <w:rPr>
                <w:rFonts w:ascii="Arial" w:eastAsia="Arial" w:hAnsi="Arial" w:cs="Arial"/>
                <w:b/>
                <w:bCs/>
                <w:sz w:val="20"/>
                <w:szCs w:val="20"/>
              </w:rPr>
              <w:t>privacy</w:t>
            </w:r>
            <w:r>
              <w:rPr>
                <w:rFonts w:ascii="Arial" w:eastAsia="Arial" w:hAnsi="Arial" w:cs="Arial"/>
                <w:b/>
                <w:bCs/>
                <w:spacing w:val="-10"/>
                <w:sz w:val="20"/>
                <w:szCs w:val="20"/>
              </w:rPr>
              <w:t xml:space="preserve"> </w:t>
            </w:r>
            <w:r>
              <w:rPr>
                <w:rFonts w:ascii="Arial" w:eastAsia="Arial" w:hAnsi="Arial" w:cs="Arial"/>
                <w:b/>
                <w:bCs/>
                <w:sz w:val="20"/>
                <w:szCs w:val="20"/>
              </w:rPr>
              <w:t>(inc.</w:t>
            </w:r>
            <w:r>
              <w:rPr>
                <w:rFonts w:ascii="Arial" w:eastAsia="Arial" w:hAnsi="Arial" w:cs="Arial"/>
                <w:b/>
                <w:bCs/>
                <w:spacing w:val="-7"/>
                <w:sz w:val="20"/>
                <w:szCs w:val="20"/>
              </w:rPr>
              <w:t xml:space="preserve"> </w:t>
            </w:r>
            <w:r>
              <w:rPr>
                <w:rFonts w:ascii="Arial" w:eastAsia="Arial" w:hAnsi="Arial" w:cs="Arial"/>
                <w:b/>
                <w:bCs/>
                <w:spacing w:val="-1"/>
                <w:sz w:val="20"/>
                <w:szCs w:val="20"/>
              </w:rPr>
              <w:t>confidentiality</w:t>
            </w:r>
            <w:r>
              <w:rPr>
                <w:rFonts w:ascii="Arial" w:eastAsia="Arial" w:hAnsi="Arial" w:cs="Arial"/>
                <w:b/>
                <w:bCs/>
                <w:spacing w:val="-7"/>
                <w:sz w:val="20"/>
                <w:szCs w:val="20"/>
              </w:rPr>
              <w:t xml:space="preserve"> </w:t>
            </w:r>
            <w:r>
              <w:rPr>
                <w:rFonts w:ascii="Arial" w:eastAsia="Arial" w:hAnsi="Arial" w:cs="Arial"/>
                <w:b/>
                <w:bCs/>
                <w:spacing w:val="-1"/>
                <w:sz w:val="20"/>
                <w:szCs w:val="20"/>
              </w:rPr>
              <w:t>and</w:t>
            </w:r>
            <w:r>
              <w:rPr>
                <w:rFonts w:ascii="Arial" w:eastAsia="Arial" w:hAnsi="Arial" w:cs="Arial"/>
                <w:b/>
                <w:bCs/>
                <w:spacing w:val="71"/>
                <w:w w:val="99"/>
                <w:sz w:val="20"/>
                <w:szCs w:val="20"/>
              </w:rPr>
              <w:t xml:space="preserve"> </w:t>
            </w:r>
            <w:r>
              <w:rPr>
                <w:rFonts w:ascii="Arial" w:eastAsia="Arial" w:hAnsi="Arial" w:cs="Arial"/>
                <w:b/>
                <w:bCs/>
                <w:spacing w:val="-1"/>
                <w:sz w:val="20"/>
                <w:szCs w:val="20"/>
              </w:rPr>
              <w:t>anonymity)</w:t>
            </w:r>
            <w:r>
              <w:rPr>
                <w:rFonts w:ascii="Arial" w:eastAsia="Arial" w:hAnsi="Arial" w:cs="Arial"/>
                <w:b/>
                <w:bCs/>
                <w:spacing w:val="-7"/>
                <w:sz w:val="20"/>
                <w:szCs w:val="20"/>
              </w:rPr>
              <w:t xml:space="preserve"> </w:t>
            </w:r>
            <w:r>
              <w:rPr>
                <w:rFonts w:ascii="Arial" w:eastAsia="Arial" w:hAnsi="Arial" w:cs="Arial"/>
                <w:b/>
                <w:bCs/>
                <w:spacing w:val="-1"/>
                <w:sz w:val="20"/>
                <w:szCs w:val="20"/>
              </w:rPr>
              <w:t>and</w:t>
            </w:r>
            <w:r>
              <w:rPr>
                <w:rFonts w:ascii="Arial" w:eastAsia="Arial" w:hAnsi="Arial" w:cs="Arial"/>
                <w:b/>
                <w:bCs/>
                <w:spacing w:val="-6"/>
                <w:sz w:val="20"/>
                <w:szCs w:val="20"/>
              </w:rPr>
              <w:t xml:space="preserve"> </w:t>
            </w:r>
            <w:r>
              <w:rPr>
                <w:rFonts w:ascii="Arial" w:eastAsia="Arial" w:hAnsi="Arial" w:cs="Arial"/>
                <w:b/>
                <w:bCs/>
                <w:sz w:val="20"/>
                <w:szCs w:val="20"/>
              </w:rPr>
              <w:t>the</w:t>
            </w:r>
            <w:r>
              <w:rPr>
                <w:rFonts w:ascii="Arial" w:eastAsia="Arial" w:hAnsi="Arial" w:cs="Arial"/>
                <w:b/>
                <w:bCs/>
                <w:spacing w:val="-7"/>
                <w:sz w:val="20"/>
                <w:szCs w:val="20"/>
              </w:rPr>
              <w:t xml:space="preserve"> </w:t>
            </w:r>
            <w:r>
              <w:rPr>
                <w:rFonts w:ascii="Arial" w:eastAsia="Arial" w:hAnsi="Arial" w:cs="Arial"/>
                <w:b/>
                <w:bCs/>
                <w:sz w:val="20"/>
                <w:szCs w:val="20"/>
              </w:rPr>
              <w:t>privacy</w:t>
            </w:r>
            <w:r>
              <w:rPr>
                <w:rFonts w:ascii="Arial" w:eastAsia="Arial" w:hAnsi="Arial" w:cs="Arial"/>
                <w:b/>
                <w:bCs/>
                <w:spacing w:val="-10"/>
                <w:sz w:val="20"/>
                <w:szCs w:val="20"/>
              </w:rPr>
              <w:t xml:space="preserve"> </w:t>
            </w:r>
            <w:r>
              <w:rPr>
                <w:rFonts w:ascii="Arial" w:eastAsia="Arial" w:hAnsi="Arial" w:cs="Arial"/>
                <w:b/>
                <w:bCs/>
                <w:sz w:val="20"/>
                <w:szCs w:val="20"/>
              </w:rPr>
              <w:t>of</w:t>
            </w:r>
            <w:r>
              <w:rPr>
                <w:rFonts w:ascii="Arial" w:eastAsia="Arial" w:hAnsi="Arial" w:cs="Arial"/>
                <w:b/>
                <w:bCs/>
                <w:spacing w:val="-6"/>
                <w:sz w:val="20"/>
                <w:szCs w:val="20"/>
              </w:rPr>
              <w:t xml:space="preserve"> </w:t>
            </w:r>
            <w:r>
              <w:rPr>
                <w:rFonts w:ascii="Arial" w:eastAsia="Arial" w:hAnsi="Arial" w:cs="Arial"/>
                <w:b/>
                <w:bCs/>
                <w:spacing w:val="-1"/>
                <w:sz w:val="20"/>
                <w:szCs w:val="20"/>
              </w:rPr>
              <w:t>their</w:t>
            </w:r>
            <w:r>
              <w:rPr>
                <w:rFonts w:ascii="Arial" w:eastAsia="Arial" w:hAnsi="Arial" w:cs="Arial"/>
                <w:b/>
                <w:bCs/>
                <w:spacing w:val="-8"/>
                <w:sz w:val="20"/>
                <w:szCs w:val="20"/>
              </w:rPr>
              <w:t xml:space="preserve"> </w:t>
            </w:r>
            <w:r>
              <w:rPr>
                <w:rFonts w:ascii="Arial" w:eastAsia="Arial" w:hAnsi="Arial" w:cs="Arial"/>
                <w:b/>
                <w:bCs/>
                <w:sz w:val="20"/>
                <w:szCs w:val="20"/>
              </w:rPr>
              <w:t>data</w:t>
            </w:r>
            <w:r>
              <w:rPr>
                <w:rFonts w:ascii="Arial" w:eastAsia="Arial" w:hAnsi="Arial" w:cs="Arial"/>
                <w:b/>
                <w:bCs/>
                <w:spacing w:val="-7"/>
                <w:sz w:val="20"/>
                <w:szCs w:val="20"/>
              </w:rPr>
              <w:t xml:space="preserve"> </w:t>
            </w:r>
            <w:r>
              <w:rPr>
                <w:rFonts w:ascii="Arial" w:eastAsia="Arial" w:hAnsi="Arial" w:cs="Arial"/>
                <w:b/>
                <w:bCs/>
                <w:sz w:val="20"/>
                <w:szCs w:val="20"/>
              </w:rPr>
              <w:t>will</w:t>
            </w:r>
            <w:r>
              <w:rPr>
                <w:rFonts w:ascii="Arial" w:eastAsia="Arial" w:hAnsi="Arial" w:cs="Arial"/>
                <w:b/>
                <w:bCs/>
                <w:spacing w:val="-7"/>
                <w:sz w:val="20"/>
                <w:szCs w:val="20"/>
              </w:rPr>
              <w:t xml:space="preserve"> </w:t>
            </w:r>
            <w:r>
              <w:rPr>
                <w:rFonts w:ascii="Arial" w:eastAsia="Arial" w:hAnsi="Arial" w:cs="Arial"/>
                <w:b/>
                <w:bCs/>
                <w:sz w:val="20"/>
                <w:szCs w:val="20"/>
              </w:rPr>
              <w:t>be</w:t>
            </w:r>
            <w:r>
              <w:rPr>
                <w:rFonts w:ascii="Arial" w:eastAsia="Arial" w:hAnsi="Arial" w:cs="Arial"/>
                <w:b/>
                <w:bCs/>
                <w:spacing w:val="-7"/>
                <w:sz w:val="20"/>
                <w:szCs w:val="20"/>
              </w:rPr>
              <w:t xml:space="preserve"> </w:t>
            </w:r>
            <w:r>
              <w:rPr>
                <w:rFonts w:ascii="Arial" w:eastAsia="Arial" w:hAnsi="Arial" w:cs="Arial"/>
                <w:b/>
                <w:bCs/>
                <w:spacing w:val="-1"/>
                <w:sz w:val="20"/>
                <w:szCs w:val="20"/>
              </w:rPr>
              <w:t>protected.</w:t>
            </w:r>
            <w:r>
              <w:rPr>
                <w:rFonts w:ascii="Arial" w:eastAsia="Arial" w:hAnsi="Arial" w:cs="Arial"/>
                <w:b/>
                <w:bCs/>
                <w:spacing w:val="-7"/>
                <w:sz w:val="20"/>
                <w:szCs w:val="20"/>
              </w:rPr>
              <w:t xml:space="preserve"> </w:t>
            </w:r>
            <w:r>
              <w:rPr>
                <w:rFonts w:ascii="Arial" w:eastAsia="Arial" w:hAnsi="Arial" w:cs="Arial"/>
                <w:b/>
                <w:bCs/>
                <w:spacing w:val="-1"/>
                <w:sz w:val="20"/>
                <w:szCs w:val="20"/>
              </w:rPr>
              <w:t>Highlight</w:t>
            </w:r>
            <w:r>
              <w:rPr>
                <w:rFonts w:ascii="Arial" w:eastAsia="Arial" w:hAnsi="Arial" w:cs="Arial"/>
                <w:b/>
                <w:bCs/>
                <w:spacing w:val="-6"/>
                <w:sz w:val="20"/>
                <w:szCs w:val="20"/>
              </w:rPr>
              <w:t xml:space="preserve"> </w:t>
            </w:r>
            <w:r>
              <w:rPr>
                <w:rFonts w:ascii="Arial" w:eastAsia="Arial" w:hAnsi="Arial" w:cs="Arial"/>
                <w:b/>
                <w:bCs/>
                <w:sz w:val="20"/>
                <w:szCs w:val="20"/>
              </w:rPr>
              <w:t>potential</w:t>
            </w:r>
            <w:r>
              <w:rPr>
                <w:rFonts w:ascii="Arial" w:eastAsia="Arial" w:hAnsi="Arial" w:cs="Arial"/>
                <w:b/>
                <w:bCs/>
                <w:spacing w:val="-7"/>
                <w:sz w:val="20"/>
                <w:szCs w:val="20"/>
              </w:rPr>
              <w:t xml:space="preserve"> </w:t>
            </w:r>
            <w:r>
              <w:rPr>
                <w:rFonts w:ascii="Arial" w:eastAsia="Arial" w:hAnsi="Arial" w:cs="Arial"/>
                <w:b/>
                <w:bCs/>
                <w:spacing w:val="-1"/>
                <w:sz w:val="20"/>
                <w:szCs w:val="20"/>
              </w:rPr>
              <w:t>limitations</w:t>
            </w:r>
            <w:r>
              <w:rPr>
                <w:rFonts w:ascii="Arial" w:eastAsia="Arial" w:hAnsi="Arial" w:cs="Arial"/>
                <w:b/>
                <w:bCs/>
                <w:spacing w:val="-5"/>
                <w:sz w:val="20"/>
                <w:szCs w:val="20"/>
              </w:rPr>
              <w:t xml:space="preserve"> </w:t>
            </w:r>
            <w:r>
              <w:rPr>
                <w:rFonts w:ascii="Arial" w:eastAsia="Arial" w:hAnsi="Arial" w:cs="Arial"/>
                <w:b/>
                <w:bCs/>
                <w:sz w:val="20"/>
                <w:szCs w:val="20"/>
              </w:rPr>
              <w:t>of</w:t>
            </w:r>
            <w:r>
              <w:rPr>
                <w:rFonts w:ascii="Arial" w:eastAsia="Arial" w:hAnsi="Arial" w:cs="Arial"/>
                <w:b/>
                <w:bCs/>
                <w:spacing w:val="79"/>
                <w:w w:val="99"/>
                <w:sz w:val="20"/>
                <w:szCs w:val="20"/>
              </w:rPr>
              <w:t xml:space="preserve"> </w:t>
            </w:r>
            <w:r>
              <w:rPr>
                <w:rFonts w:ascii="Arial" w:eastAsia="Arial" w:hAnsi="Arial" w:cs="Arial"/>
                <w:b/>
                <w:bCs/>
                <w:spacing w:val="-1"/>
                <w:sz w:val="20"/>
                <w:szCs w:val="20"/>
              </w:rPr>
              <w:t>confidentiality</w:t>
            </w:r>
            <w:r>
              <w:rPr>
                <w:rFonts w:ascii="Arial" w:eastAsia="Arial" w:hAnsi="Arial" w:cs="Arial"/>
                <w:b/>
                <w:bCs/>
                <w:spacing w:val="-10"/>
                <w:sz w:val="20"/>
                <w:szCs w:val="20"/>
              </w:rPr>
              <w:t xml:space="preserve"> </w:t>
            </w:r>
            <w:r>
              <w:rPr>
                <w:rFonts w:ascii="Arial" w:eastAsia="Arial" w:hAnsi="Arial" w:cs="Arial"/>
                <w:b/>
                <w:bCs/>
                <w:spacing w:val="-1"/>
                <w:sz w:val="20"/>
                <w:szCs w:val="20"/>
              </w:rPr>
              <w:t>in</w:t>
            </w:r>
            <w:r>
              <w:rPr>
                <w:rFonts w:ascii="Arial" w:eastAsia="Arial" w:hAnsi="Arial" w:cs="Arial"/>
                <w:b/>
                <w:bCs/>
                <w:spacing w:val="-7"/>
                <w:sz w:val="20"/>
                <w:szCs w:val="20"/>
              </w:rPr>
              <w:t xml:space="preserve"> </w:t>
            </w:r>
            <w:r>
              <w:rPr>
                <w:rFonts w:ascii="Arial" w:eastAsia="Arial" w:hAnsi="Arial" w:cs="Arial"/>
                <w:b/>
                <w:bCs/>
                <w:sz w:val="20"/>
                <w:szCs w:val="20"/>
              </w:rPr>
              <w:t>the</w:t>
            </w:r>
            <w:r>
              <w:rPr>
                <w:rFonts w:ascii="Arial" w:eastAsia="Arial" w:hAnsi="Arial" w:cs="Arial"/>
                <w:b/>
                <w:bCs/>
                <w:spacing w:val="-5"/>
                <w:sz w:val="20"/>
                <w:szCs w:val="20"/>
              </w:rPr>
              <w:t xml:space="preserve"> </w:t>
            </w:r>
            <w:r>
              <w:rPr>
                <w:rFonts w:ascii="Arial" w:eastAsia="Arial" w:hAnsi="Arial" w:cs="Arial"/>
                <w:b/>
                <w:bCs/>
                <w:sz w:val="20"/>
                <w:szCs w:val="20"/>
              </w:rPr>
              <w:t>ethics</w:t>
            </w:r>
            <w:r>
              <w:rPr>
                <w:rFonts w:ascii="Arial" w:eastAsia="Arial" w:hAnsi="Arial" w:cs="Arial"/>
                <w:b/>
                <w:bCs/>
                <w:spacing w:val="-7"/>
                <w:sz w:val="20"/>
                <w:szCs w:val="20"/>
              </w:rPr>
              <w:t xml:space="preserve"> </w:t>
            </w:r>
            <w:r>
              <w:rPr>
                <w:rFonts w:ascii="Arial" w:eastAsia="Arial" w:hAnsi="Arial" w:cs="Arial"/>
                <w:b/>
                <w:bCs/>
                <w:spacing w:val="-1"/>
                <w:sz w:val="20"/>
                <w:szCs w:val="20"/>
              </w:rPr>
              <w:t>form</w:t>
            </w:r>
            <w:r>
              <w:rPr>
                <w:rFonts w:ascii="Arial" w:eastAsia="Arial" w:hAnsi="Arial" w:cs="Arial"/>
                <w:b/>
                <w:bCs/>
                <w:spacing w:val="-5"/>
                <w:sz w:val="20"/>
                <w:szCs w:val="20"/>
              </w:rPr>
              <w:t xml:space="preserve"> </w:t>
            </w:r>
            <w:r>
              <w:rPr>
                <w:rFonts w:ascii="Arial" w:eastAsia="Arial" w:hAnsi="Arial" w:cs="Arial"/>
                <w:b/>
                <w:bCs/>
                <w:spacing w:val="-1"/>
                <w:sz w:val="20"/>
                <w:szCs w:val="20"/>
              </w:rPr>
              <w:t>and</w:t>
            </w:r>
            <w:r>
              <w:rPr>
                <w:rFonts w:ascii="Arial" w:eastAsia="Arial" w:hAnsi="Arial" w:cs="Arial"/>
                <w:b/>
                <w:bCs/>
                <w:spacing w:val="-6"/>
                <w:sz w:val="20"/>
                <w:szCs w:val="20"/>
              </w:rPr>
              <w:t xml:space="preserve"> </w:t>
            </w:r>
            <w:r>
              <w:rPr>
                <w:rFonts w:ascii="Arial" w:eastAsia="Arial" w:hAnsi="Arial" w:cs="Arial"/>
                <w:b/>
                <w:bCs/>
                <w:spacing w:val="-1"/>
                <w:sz w:val="20"/>
                <w:szCs w:val="20"/>
              </w:rPr>
              <w:t>information</w:t>
            </w:r>
            <w:r>
              <w:rPr>
                <w:rFonts w:ascii="Arial" w:eastAsia="Arial" w:hAnsi="Arial" w:cs="Arial"/>
                <w:b/>
                <w:bCs/>
                <w:spacing w:val="-8"/>
                <w:sz w:val="20"/>
                <w:szCs w:val="20"/>
              </w:rPr>
              <w:t xml:space="preserve"> </w:t>
            </w:r>
            <w:r>
              <w:rPr>
                <w:rFonts w:ascii="Arial" w:eastAsia="Arial" w:hAnsi="Arial" w:cs="Arial"/>
                <w:b/>
                <w:bCs/>
                <w:sz w:val="20"/>
                <w:szCs w:val="20"/>
              </w:rPr>
              <w:t>sheets</w:t>
            </w:r>
            <w:r>
              <w:rPr>
                <w:rFonts w:ascii="Arial" w:eastAsia="Arial" w:hAnsi="Arial" w:cs="Arial"/>
                <w:b/>
                <w:bCs/>
                <w:spacing w:val="-7"/>
                <w:sz w:val="20"/>
                <w:szCs w:val="20"/>
              </w:rPr>
              <w:t xml:space="preserve"> </w:t>
            </w:r>
            <w:r>
              <w:rPr>
                <w:rFonts w:ascii="Arial" w:eastAsia="Arial" w:hAnsi="Arial" w:cs="Arial"/>
                <w:b/>
                <w:bCs/>
                <w:sz w:val="20"/>
                <w:szCs w:val="20"/>
              </w:rPr>
              <w:t>for</w:t>
            </w:r>
            <w:r>
              <w:rPr>
                <w:rFonts w:ascii="Arial" w:eastAsia="Arial" w:hAnsi="Arial" w:cs="Arial"/>
                <w:b/>
                <w:bCs/>
                <w:spacing w:val="-8"/>
                <w:sz w:val="20"/>
                <w:szCs w:val="20"/>
              </w:rPr>
              <w:t xml:space="preserve"> </w:t>
            </w:r>
            <w:r>
              <w:rPr>
                <w:rFonts w:ascii="Arial" w:eastAsia="Arial" w:hAnsi="Arial" w:cs="Arial"/>
                <w:b/>
                <w:bCs/>
                <w:spacing w:val="-1"/>
                <w:sz w:val="20"/>
                <w:szCs w:val="20"/>
              </w:rPr>
              <w:t>participants</w:t>
            </w:r>
            <w:r>
              <w:rPr>
                <w:rFonts w:ascii="Arial" w:eastAsia="Arial" w:hAnsi="Arial" w:cs="Arial"/>
                <w:b/>
                <w:bCs/>
                <w:spacing w:val="-5"/>
                <w:sz w:val="20"/>
                <w:szCs w:val="20"/>
              </w:rPr>
              <w:t xml:space="preserve"> </w:t>
            </w:r>
            <w:r>
              <w:rPr>
                <w:rFonts w:ascii="Arial" w:eastAsia="Arial" w:hAnsi="Arial" w:cs="Arial"/>
                <w:b/>
                <w:bCs/>
                <w:sz w:val="20"/>
                <w:szCs w:val="20"/>
              </w:rPr>
              <w:t>(e.g.</w:t>
            </w:r>
            <w:r>
              <w:rPr>
                <w:rFonts w:ascii="Arial" w:eastAsia="Arial" w:hAnsi="Arial" w:cs="Arial"/>
                <w:b/>
                <w:bCs/>
                <w:spacing w:val="-8"/>
                <w:sz w:val="20"/>
                <w:szCs w:val="20"/>
              </w:rPr>
              <w:t xml:space="preserve"> </w:t>
            </w:r>
            <w:r>
              <w:rPr>
                <w:rFonts w:ascii="Arial" w:eastAsia="Arial" w:hAnsi="Arial" w:cs="Arial"/>
                <w:b/>
                <w:bCs/>
                <w:sz w:val="20"/>
                <w:szCs w:val="20"/>
              </w:rPr>
              <w:t>for</w:t>
            </w:r>
            <w:r>
              <w:rPr>
                <w:rFonts w:ascii="Arial" w:eastAsia="Arial" w:hAnsi="Arial" w:cs="Arial"/>
                <w:b/>
                <w:bCs/>
                <w:spacing w:val="-8"/>
                <w:sz w:val="20"/>
                <w:szCs w:val="20"/>
              </w:rPr>
              <w:t xml:space="preserve"> </w:t>
            </w:r>
            <w:r>
              <w:rPr>
                <w:rFonts w:ascii="Arial" w:eastAsia="Arial" w:hAnsi="Arial" w:cs="Arial"/>
                <w:b/>
                <w:bCs/>
                <w:sz w:val="20"/>
                <w:szCs w:val="20"/>
              </w:rPr>
              <w:t>small</w:t>
            </w:r>
            <w:r>
              <w:rPr>
                <w:rFonts w:ascii="Arial" w:eastAsia="Arial" w:hAnsi="Arial" w:cs="Arial"/>
                <w:b/>
                <w:bCs/>
                <w:spacing w:val="69"/>
                <w:w w:val="99"/>
                <w:sz w:val="20"/>
                <w:szCs w:val="20"/>
              </w:rPr>
              <w:t xml:space="preserve"> </w:t>
            </w:r>
            <w:r>
              <w:rPr>
                <w:rFonts w:ascii="Arial" w:eastAsia="Arial" w:hAnsi="Arial" w:cs="Arial"/>
                <w:b/>
                <w:bCs/>
                <w:spacing w:val="-1"/>
                <w:sz w:val="20"/>
                <w:szCs w:val="20"/>
              </w:rPr>
              <w:t>samples</w:t>
            </w:r>
            <w:r>
              <w:rPr>
                <w:rFonts w:ascii="Arial" w:eastAsia="Arial" w:hAnsi="Arial" w:cs="Arial"/>
                <w:b/>
                <w:bCs/>
                <w:spacing w:val="-7"/>
                <w:sz w:val="20"/>
                <w:szCs w:val="20"/>
              </w:rPr>
              <w:t xml:space="preserve"> </w:t>
            </w:r>
            <w:r>
              <w:rPr>
                <w:rFonts w:ascii="Arial" w:eastAsia="Arial" w:hAnsi="Arial" w:cs="Arial"/>
                <w:b/>
                <w:bCs/>
                <w:sz w:val="20"/>
                <w:szCs w:val="20"/>
              </w:rPr>
              <w:t>or</w:t>
            </w:r>
            <w:r>
              <w:rPr>
                <w:rFonts w:ascii="Arial" w:eastAsia="Arial" w:hAnsi="Arial" w:cs="Arial"/>
                <w:b/>
                <w:bCs/>
                <w:spacing w:val="-8"/>
                <w:sz w:val="20"/>
                <w:szCs w:val="20"/>
              </w:rPr>
              <w:t xml:space="preserve"> </w:t>
            </w:r>
            <w:r>
              <w:rPr>
                <w:rFonts w:ascii="Arial" w:eastAsia="Arial" w:hAnsi="Arial" w:cs="Arial"/>
                <w:b/>
                <w:bCs/>
                <w:spacing w:val="-1"/>
                <w:sz w:val="20"/>
                <w:szCs w:val="20"/>
              </w:rPr>
              <w:t>insider</w:t>
            </w:r>
            <w:r>
              <w:rPr>
                <w:rFonts w:ascii="Arial" w:eastAsia="Arial" w:hAnsi="Arial" w:cs="Arial"/>
                <w:b/>
                <w:bCs/>
                <w:spacing w:val="-5"/>
                <w:sz w:val="20"/>
                <w:szCs w:val="20"/>
              </w:rPr>
              <w:t xml:space="preserve"> </w:t>
            </w:r>
            <w:r>
              <w:rPr>
                <w:rFonts w:ascii="Arial" w:eastAsia="Arial" w:hAnsi="Arial" w:cs="Arial"/>
                <w:b/>
                <w:bCs/>
                <w:sz w:val="20"/>
                <w:szCs w:val="20"/>
              </w:rPr>
              <w:t>research</w:t>
            </w:r>
            <w:r>
              <w:rPr>
                <w:rFonts w:ascii="Arial" w:eastAsia="Arial" w:hAnsi="Arial" w:cs="Arial"/>
                <w:b/>
                <w:bCs/>
                <w:spacing w:val="-6"/>
                <w:sz w:val="20"/>
                <w:szCs w:val="20"/>
              </w:rPr>
              <w:t xml:space="preserve"> </w:t>
            </w:r>
            <w:r>
              <w:rPr>
                <w:rFonts w:ascii="Arial" w:eastAsia="Arial" w:hAnsi="Arial" w:cs="Arial"/>
                <w:b/>
                <w:bCs/>
                <w:spacing w:val="-1"/>
                <w:sz w:val="20"/>
                <w:szCs w:val="20"/>
              </w:rPr>
              <w:t>and</w:t>
            </w:r>
            <w:r>
              <w:rPr>
                <w:rFonts w:ascii="Arial" w:eastAsia="Arial" w:hAnsi="Arial" w:cs="Arial"/>
                <w:b/>
                <w:bCs/>
                <w:spacing w:val="-6"/>
                <w:sz w:val="20"/>
                <w:szCs w:val="20"/>
              </w:rPr>
              <w:t xml:space="preserve"> </w:t>
            </w:r>
            <w:r>
              <w:rPr>
                <w:rFonts w:ascii="Arial" w:eastAsia="Arial" w:hAnsi="Arial" w:cs="Arial"/>
                <w:b/>
                <w:bCs/>
                <w:sz w:val="20"/>
                <w:szCs w:val="20"/>
              </w:rPr>
              <w:t>how</w:t>
            </w:r>
            <w:r>
              <w:rPr>
                <w:rFonts w:ascii="Arial" w:eastAsia="Arial" w:hAnsi="Arial" w:cs="Arial"/>
                <w:b/>
                <w:bCs/>
                <w:spacing w:val="-3"/>
                <w:sz w:val="20"/>
                <w:szCs w:val="20"/>
              </w:rPr>
              <w:t xml:space="preserve"> </w:t>
            </w:r>
            <w:r>
              <w:rPr>
                <w:rFonts w:ascii="Arial" w:eastAsia="Arial" w:hAnsi="Arial" w:cs="Arial"/>
                <w:b/>
                <w:bCs/>
                <w:spacing w:val="-1"/>
                <w:sz w:val="20"/>
                <w:szCs w:val="20"/>
              </w:rPr>
              <w:t>this</w:t>
            </w:r>
            <w:r>
              <w:rPr>
                <w:rFonts w:ascii="Arial" w:eastAsia="Arial" w:hAnsi="Arial" w:cs="Arial"/>
                <w:b/>
                <w:bCs/>
                <w:spacing w:val="-7"/>
                <w:sz w:val="20"/>
                <w:szCs w:val="20"/>
              </w:rPr>
              <w:t xml:space="preserve"> </w:t>
            </w:r>
            <w:r>
              <w:rPr>
                <w:rFonts w:ascii="Arial" w:eastAsia="Arial" w:hAnsi="Arial" w:cs="Arial"/>
                <w:b/>
                <w:bCs/>
                <w:sz w:val="20"/>
                <w:szCs w:val="20"/>
              </w:rPr>
              <w:t>will</w:t>
            </w:r>
            <w:r>
              <w:rPr>
                <w:rFonts w:ascii="Arial" w:eastAsia="Arial" w:hAnsi="Arial" w:cs="Arial"/>
                <w:b/>
                <w:bCs/>
                <w:spacing w:val="-6"/>
                <w:sz w:val="20"/>
                <w:szCs w:val="20"/>
              </w:rPr>
              <w:t xml:space="preserve"> </w:t>
            </w:r>
            <w:r>
              <w:rPr>
                <w:rFonts w:ascii="Arial" w:eastAsia="Arial" w:hAnsi="Arial" w:cs="Arial"/>
                <w:b/>
                <w:bCs/>
                <w:sz w:val="20"/>
                <w:szCs w:val="20"/>
              </w:rPr>
              <w:t>be</w:t>
            </w:r>
            <w:r>
              <w:rPr>
                <w:rFonts w:ascii="Arial" w:eastAsia="Arial" w:hAnsi="Arial" w:cs="Arial"/>
                <w:b/>
                <w:bCs/>
                <w:spacing w:val="-7"/>
                <w:sz w:val="20"/>
                <w:szCs w:val="20"/>
              </w:rPr>
              <w:t xml:space="preserve"> </w:t>
            </w:r>
            <w:r>
              <w:rPr>
                <w:rFonts w:ascii="Arial" w:eastAsia="Arial" w:hAnsi="Arial" w:cs="Arial"/>
                <w:b/>
                <w:bCs/>
                <w:spacing w:val="-1"/>
                <w:sz w:val="20"/>
                <w:szCs w:val="20"/>
              </w:rPr>
              <w:t>addressed).</w:t>
            </w:r>
          </w:p>
          <w:p w14:paraId="44BD9633" w14:textId="77777777" w:rsidR="00CE1426" w:rsidRDefault="00CE1426">
            <w:pPr>
              <w:widowControl w:val="0"/>
              <w:tabs>
                <w:tab w:val="left" w:pos="408"/>
              </w:tabs>
              <w:ind w:right="243"/>
              <w:rPr>
                <w:rFonts w:ascii="Arial" w:eastAsia="Arial" w:hAnsi="Arial" w:cs="Arial"/>
                <w:sz w:val="20"/>
                <w:szCs w:val="20"/>
              </w:rPr>
            </w:pPr>
          </w:p>
          <w:p w14:paraId="3837F8FF" w14:textId="77777777" w:rsidR="00CE1426" w:rsidRDefault="00CE1426">
            <w:pPr>
              <w:ind w:left="107"/>
              <w:rPr>
                <w:rFonts w:ascii="Arial" w:eastAsia="Arial" w:hAnsi="Arial" w:cs="Arial"/>
                <w:sz w:val="20"/>
                <w:szCs w:val="20"/>
              </w:rPr>
            </w:pPr>
            <w:r>
              <w:rPr>
                <w:rFonts w:ascii="Arial"/>
                <w:b/>
                <w:sz w:val="20"/>
              </w:rPr>
              <w:t>(b)</w:t>
            </w:r>
            <w:r>
              <w:rPr>
                <w:rFonts w:ascii="Arial"/>
                <w:b/>
                <w:spacing w:val="-6"/>
                <w:sz w:val="20"/>
              </w:rPr>
              <w:t xml:space="preserve"> </w:t>
            </w:r>
            <w:r>
              <w:rPr>
                <w:rFonts w:ascii="Arial"/>
                <w:b/>
                <w:spacing w:val="-1"/>
                <w:sz w:val="20"/>
              </w:rPr>
              <w:t>Please</w:t>
            </w:r>
            <w:r>
              <w:rPr>
                <w:rFonts w:ascii="Arial"/>
                <w:b/>
                <w:spacing w:val="-7"/>
                <w:sz w:val="20"/>
              </w:rPr>
              <w:t xml:space="preserve"> </w:t>
            </w:r>
            <w:r>
              <w:rPr>
                <w:rFonts w:ascii="Arial"/>
                <w:b/>
                <w:sz w:val="20"/>
              </w:rPr>
              <w:t>also</w:t>
            </w:r>
            <w:r>
              <w:rPr>
                <w:rFonts w:ascii="Arial"/>
                <w:b/>
                <w:spacing w:val="-6"/>
                <w:sz w:val="20"/>
              </w:rPr>
              <w:t xml:space="preserve"> </w:t>
            </w:r>
            <w:r>
              <w:rPr>
                <w:rFonts w:ascii="Arial"/>
                <w:b/>
                <w:spacing w:val="-1"/>
                <w:sz w:val="20"/>
              </w:rPr>
              <w:t>indicate</w:t>
            </w:r>
            <w:r>
              <w:rPr>
                <w:rFonts w:ascii="Arial"/>
                <w:b/>
                <w:spacing w:val="-7"/>
                <w:sz w:val="20"/>
              </w:rPr>
              <w:t xml:space="preserve"> </w:t>
            </w:r>
            <w:r>
              <w:rPr>
                <w:rFonts w:ascii="Arial"/>
                <w:b/>
                <w:spacing w:val="1"/>
                <w:sz w:val="20"/>
              </w:rPr>
              <w:t>how</w:t>
            </w:r>
            <w:r>
              <w:rPr>
                <w:rFonts w:ascii="Arial"/>
                <w:b/>
                <w:spacing w:val="-3"/>
                <w:sz w:val="20"/>
              </w:rPr>
              <w:t xml:space="preserve"> </w:t>
            </w:r>
            <w:r>
              <w:rPr>
                <w:rFonts w:ascii="Arial"/>
                <w:b/>
                <w:sz w:val="20"/>
              </w:rPr>
              <w:t>the</w:t>
            </w:r>
            <w:r>
              <w:rPr>
                <w:rFonts w:ascii="Arial"/>
                <w:b/>
                <w:spacing w:val="-7"/>
                <w:sz w:val="20"/>
              </w:rPr>
              <w:t xml:space="preserve"> </w:t>
            </w:r>
            <w:r>
              <w:rPr>
                <w:rFonts w:ascii="Arial"/>
                <w:b/>
                <w:spacing w:val="-1"/>
                <w:sz w:val="20"/>
              </w:rPr>
              <w:t>data</w:t>
            </w:r>
            <w:r>
              <w:rPr>
                <w:rFonts w:ascii="Arial"/>
                <w:b/>
                <w:spacing w:val="-9"/>
                <w:sz w:val="20"/>
              </w:rPr>
              <w:t xml:space="preserve"> </w:t>
            </w:r>
            <w:r>
              <w:rPr>
                <w:rFonts w:ascii="Arial"/>
                <w:b/>
                <w:sz w:val="20"/>
              </w:rPr>
              <w:t>will</w:t>
            </w:r>
            <w:r>
              <w:rPr>
                <w:rFonts w:ascii="Arial"/>
                <w:b/>
                <w:spacing w:val="-7"/>
                <w:sz w:val="20"/>
              </w:rPr>
              <w:t xml:space="preserve"> </w:t>
            </w:r>
            <w:r>
              <w:rPr>
                <w:rFonts w:ascii="Arial"/>
                <w:b/>
                <w:sz w:val="20"/>
              </w:rPr>
              <w:t>be</w:t>
            </w:r>
            <w:r>
              <w:rPr>
                <w:rFonts w:ascii="Arial"/>
                <w:b/>
                <w:spacing w:val="-6"/>
                <w:sz w:val="20"/>
              </w:rPr>
              <w:t xml:space="preserve"> </w:t>
            </w:r>
            <w:r>
              <w:rPr>
                <w:rFonts w:ascii="Arial"/>
                <w:b/>
                <w:spacing w:val="-1"/>
                <w:sz w:val="20"/>
              </w:rPr>
              <w:t>stored</w:t>
            </w:r>
            <w:r>
              <w:rPr>
                <w:rFonts w:ascii="Arial"/>
                <w:b/>
                <w:spacing w:val="-4"/>
                <w:sz w:val="20"/>
              </w:rPr>
              <w:t xml:space="preserve"> </w:t>
            </w:r>
            <w:r>
              <w:rPr>
                <w:rFonts w:ascii="Arial"/>
                <w:b/>
                <w:spacing w:val="-1"/>
                <w:sz w:val="20"/>
              </w:rPr>
              <w:t>(and</w:t>
            </w:r>
            <w:r>
              <w:rPr>
                <w:rFonts w:ascii="Arial"/>
                <w:b/>
                <w:spacing w:val="-6"/>
                <w:sz w:val="20"/>
              </w:rPr>
              <w:t xml:space="preserve"> </w:t>
            </w:r>
            <w:r>
              <w:rPr>
                <w:rFonts w:ascii="Arial"/>
                <w:b/>
                <w:spacing w:val="-1"/>
                <w:sz w:val="20"/>
              </w:rPr>
              <w:t>ultimately</w:t>
            </w:r>
            <w:r>
              <w:rPr>
                <w:rFonts w:ascii="Arial"/>
                <w:b/>
                <w:spacing w:val="-10"/>
                <w:sz w:val="20"/>
              </w:rPr>
              <w:t xml:space="preserve"> </w:t>
            </w:r>
            <w:r>
              <w:rPr>
                <w:rFonts w:ascii="Arial"/>
                <w:b/>
                <w:sz w:val="20"/>
              </w:rPr>
              <w:t>destroyed</w:t>
            </w:r>
            <w:r>
              <w:rPr>
                <w:rFonts w:ascii="Arial"/>
                <w:b/>
                <w:spacing w:val="-6"/>
                <w:sz w:val="20"/>
              </w:rPr>
              <w:t xml:space="preserve"> </w:t>
            </w:r>
            <w:r>
              <w:rPr>
                <w:rFonts w:ascii="Arial"/>
                <w:b/>
                <w:spacing w:val="-1"/>
                <w:sz w:val="20"/>
              </w:rPr>
              <w:t>as</w:t>
            </w:r>
            <w:r>
              <w:rPr>
                <w:rFonts w:ascii="Arial"/>
                <w:b/>
                <w:spacing w:val="-6"/>
                <w:sz w:val="20"/>
              </w:rPr>
              <w:t xml:space="preserve"> </w:t>
            </w:r>
            <w:r>
              <w:rPr>
                <w:rFonts w:ascii="Arial"/>
                <w:b/>
                <w:spacing w:val="-1"/>
                <w:sz w:val="20"/>
              </w:rPr>
              <w:t>appropriate).</w:t>
            </w:r>
          </w:p>
          <w:p w14:paraId="0CDC7B9A" w14:textId="77777777" w:rsidR="00CE1426" w:rsidRDefault="00CE1426" w:rsidP="00FB6BA6">
            <w:pPr>
              <w:widowControl w:val="0"/>
              <w:tabs>
                <w:tab w:val="left" w:pos="408"/>
              </w:tabs>
              <w:ind w:right="243"/>
              <w:rPr>
                <w:lang w:val="en-US"/>
              </w:rPr>
            </w:pPr>
          </w:p>
        </w:tc>
      </w:tr>
    </w:tbl>
    <w:p w14:paraId="6D0D4DD5" w14:textId="77777777" w:rsidR="00CE1426" w:rsidRDefault="00CE1426" w:rsidP="00CE1426">
      <w:pPr>
        <w:rPr>
          <w:lang w:val="en-US"/>
        </w:rPr>
      </w:pPr>
    </w:p>
    <w:p w14:paraId="326FDD3E" w14:textId="77777777" w:rsidR="00CE1426" w:rsidRDefault="00CE1426" w:rsidP="00CE1426">
      <w:pPr>
        <w:spacing w:after="0" w:line="240" w:lineRule="auto"/>
        <w:rPr>
          <w:b/>
          <w:bCs/>
          <w:lang w:val="en-US"/>
        </w:rPr>
      </w:pPr>
    </w:p>
    <w:tbl>
      <w:tblPr>
        <w:tblStyle w:val="TableGrid"/>
        <w:tblW w:w="0" w:type="auto"/>
        <w:tblLook w:val="04A0" w:firstRow="1" w:lastRow="0" w:firstColumn="1" w:lastColumn="0" w:noHBand="0" w:noVBand="1"/>
      </w:tblPr>
      <w:tblGrid>
        <w:gridCol w:w="7968"/>
        <w:gridCol w:w="1048"/>
      </w:tblGrid>
      <w:tr w:rsidR="00CE1426" w14:paraId="3952C84F" w14:textId="77777777" w:rsidTr="00CE1426">
        <w:tc>
          <w:tcPr>
            <w:tcW w:w="7968" w:type="dxa"/>
            <w:tcBorders>
              <w:top w:val="single" w:sz="4" w:space="0" w:color="auto"/>
              <w:left w:val="single" w:sz="4" w:space="0" w:color="auto"/>
              <w:bottom w:val="single" w:sz="4" w:space="0" w:color="auto"/>
              <w:right w:val="single" w:sz="4" w:space="0" w:color="auto"/>
            </w:tcBorders>
          </w:tcPr>
          <w:p w14:paraId="08875218" w14:textId="77777777" w:rsidR="00CE1426" w:rsidRDefault="00CE1426">
            <w:pPr>
              <w:rPr>
                <w:lang w:val="en-US"/>
              </w:rPr>
            </w:pPr>
            <w:r>
              <w:rPr>
                <w:b/>
                <w:lang w:val="en-US"/>
              </w:rPr>
              <w:t>8. Please complete the checklist below to confirm you have considered all ethical aspects of consent.</w:t>
            </w:r>
          </w:p>
          <w:p w14:paraId="4A650988" w14:textId="77777777" w:rsidR="00CE1426" w:rsidRDefault="00CE1426">
            <w:pPr>
              <w:widowControl w:val="0"/>
              <w:tabs>
                <w:tab w:val="left" w:pos="408"/>
              </w:tabs>
              <w:ind w:right="243"/>
              <w:rPr>
                <w:rFonts w:ascii="Arial" w:eastAsia="Arial" w:hAnsi="Arial" w:cs="Arial"/>
                <w:sz w:val="20"/>
                <w:szCs w:val="20"/>
              </w:rPr>
            </w:pPr>
            <w:r>
              <w:rPr>
                <w:b/>
                <w:lang w:val="en-US"/>
              </w:rPr>
              <w:t>(Note that the consent forms that must accompany this application; any omission or inadequacy in detail will result in a request for amendments).</w:t>
            </w:r>
          </w:p>
          <w:p w14:paraId="212B83B2" w14:textId="77777777" w:rsidR="00CE1426" w:rsidRDefault="00CE1426">
            <w:pPr>
              <w:spacing w:before="15"/>
              <w:ind w:left="107" w:right="271"/>
              <w:rPr>
                <w:lang w:val="en-US"/>
              </w:rPr>
            </w:pPr>
          </w:p>
        </w:tc>
        <w:tc>
          <w:tcPr>
            <w:tcW w:w="1048" w:type="dxa"/>
            <w:tcBorders>
              <w:top w:val="single" w:sz="4" w:space="0" w:color="auto"/>
              <w:left w:val="single" w:sz="4" w:space="0" w:color="auto"/>
              <w:bottom w:val="single" w:sz="4" w:space="0" w:color="auto"/>
              <w:right w:val="single" w:sz="4" w:space="0" w:color="auto"/>
            </w:tcBorders>
            <w:hideMark/>
          </w:tcPr>
          <w:p w14:paraId="1D67FC9D" w14:textId="77777777" w:rsidR="00CE1426" w:rsidRDefault="00CE1426">
            <w:pPr>
              <w:widowControl w:val="0"/>
              <w:tabs>
                <w:tab w:val="left" w:pos="408"/>
              </w:tabs>
              <w:ind w:right="243"/>
              <w:rPr>
                <w:rFonts w:ascii="Arial" w:eastAsia="Arial" w:hAnsi="Arial" w:cs="Arial"/>
                <w:sz w:val="20"/>
                <w:szCs w:val="20"/>
              </w:rPr>
            </w:pPr>
            <w:r>
              <w:rPr>
                <w:b/>
                <w:lang w:val="en-US"/>
              </w:rPr>
              <w:t xml:space="preserve">Please tick </w:t>
            </w:r>
            <w:r>
              <w:rPr>
                <w:rFonts w:ascii="Franklin Gothic" w:hAnsi="Franklin Gothic" w:cs="Times New Roman"/>
                <w:b/>
                <w:sz w:val="28"/>
                <w:szCs w:val="28"/>
              </w:rPr>
              <w:t>√</w:t>
            </w:r>
          </w:p>
        </w:tc>
      </w:tr>
      <w:tr w:rsidR="00CE1426" w14:paraId="3101F907"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37DB5E29" w14:textId="77777777" w:rsidR="00CE1426" w:rsidRDefault="00CE1426">
            <w:pPr>
              <w:rPr>
                <w:b/>
                <w:lang w:val="en-US"/>
              </w:rPr>
            </w:pPr>
            <w:r>
              <w:rPr>
                <w:lang w:val="en-US"/>
              </w:rPr>
              <w:t>I have attached (an) appropriate consent form(s) which include the freedom to withdraw at any stage without having to offer a reason.</w:t>
            </w:r>
          </w:p>
        </w:tc>
        <w:tc>
          <w:tcPr>
            <w:tcW w:w="1048" w:type="dxa"/>
            <w:tcBorders>
              <w:top w:val="single" w:sz="4" w:space="0" w:color="auto"/>
              <w:left w:val="single" w:sz="4" w:space="0" w:color="auto"/>
              <w:bottom w:val="single" w:sz="4" w:space="0" w:color="auto"/>
              <w:right w:val="single" w:sz="4" w:space="0" w:color="auto"/>
            </w:tcBorders>
          </w:tcPr>
          <w:p w14:paraId="75B80E1A" w14:textId="77777777" w:rsidR="00CE1426" w:rsidRDefault="00CE1426">
            <w:pPr>
              <w:widowControl w:val="0"/>
              <w:tabs>
                <w:tab w:val="left" w:pos="408"/>
              </w:tabs>
              <w:ind w:right="243"/>
              <w:rPr>
                <w:b/>
                <w:lang w:val="en-US"/>
              </w:rPr>
            </w:pPr>
          </w:p>
        </w:tc>
      </w:tr>
      <w:tr w:rsidR="00CE1426" w14:paraId="1633DEC0"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33BB4581" w14:textId="77777777" w:rsidR="00CE1426" w:rsidRDefault="00CE1426">
            <w:pPr>
              <w:rPr>
                <w:b/>
                <w:lang w:val="en-US"/>
              </w:rPr>
            </w:pPr>
            <w:r>
              <w:rPr>
                <w:lang w:val="en-US"/>
              </w:rPr>
              <w:t>Each consent form has full contact details of the researcher to enable prospective participants to make follow-up inquiries</w:t>
            </w:r>
          </w:p>
        </w:tc>
        <w:tc>
          <w:tcPr>
            <w:tcW w:w="1048" w:type="dxa"/>
            <w:tcBorders>
              <w:top w:val="single" w:sz="4" w:space="0" w:color="auto"/>
              <w:left w:val="single" w:sz="4" w:space="0" w:color="auto"/>
              <w:bottom w:val="single" w:sz="4" w:space="0" w:color="auto"/>
              <w:right w:val="single" w:sz="4" w:space="0" w:color="auto"/>
            </w:tcBorders>
          </w:tcPr>
          <w:p w14:paraId="3266360A" w14:textId="77777777" w:rsidR="00CE1426" w:rsidRDefault="00CE1426">
            <w:pPr>
              <w:widowControl w:val="0"/>
              <w:tabs>
                <w:tab w:val="left" w:pos="408"/>
              </w:tabs>
              <w:ind w:right="243"/>
              <w:rPr>
                <w:b/>
                <w:lang w:val="en-US"/>
              </w:rPr>
            </w:pPr>
          </w:p>
        </w:tc>
      </w:tr>
      <w:tr w:rsidR="00CE1426" w14:paraId="42E3360D"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5EF5194E" w14:textId="77777777" w:rsidR="00CE1426" w:rsidRDefault="00CE1426">
            <w:pPr>
              <w:rPr>
                <w:lang w:val="en-US"/>
              </w:rPr>
            </w:pPr>
            <w:r>
              <w:rPr>
                <w:lang w:val="en-US"/>
              </w:rPr>
              <w:t>Each consent form has full details, in plain non-technical language, of the purpose of the research and the proposed role of the person being invited to participate</w:t>
            </w:r>
          </w:p>
        </w:tc>
        <w:tc>
          <w:tcPr>
            <w:tcW w:w="1048" w:type="dxa"/>
            <w:tcBorders>
              <w:top w:val="single" w:sz="4" w:space="0" w:color="auto"/>
              <w:left w:val="single" w:sz="4" w:space="0" w:color="auto"/>
              <w:bottom w:val="single" w:sz="4" w:space="0" w:color="auto"/>
              <w:right w:val="single" w:sz="4" w:space="0" w:color="auto"/>
            </w:tcBorders>
          </w:tcPr>
          <w:p w14:paraId="7BD8AFF5" w14:textId="77777777" w:rsidR="00CE1426" w:rsidRDefault="00CE1426">
            <w:pPr>
              <w:widowControl w:val="0"/>
              <w:tabs>
                <w:tab w:val="left" w:pos="408"/>
              </w:tabs>
              <w:ind w:right="243"/>
              <w:rPr>
                <w:b/>
                <w:lang w:val="en-US"/>
              </w:rPr>
            </w:pPr>
          </w:p>
        </w:tc>
      </w:tr>
      <w:tr w:rsidR="00CE1426" w14:paraId="41A2A3DF"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219D67DE" w14:textId="77777777" w:rsidR="00CE1426" w:rsidRDefault="00CE1426">
            <w:pPr>
              <w:rPr>
                <w:b/>
                <w:lang w:val="en-US"/>
              </w:rPr>
            </w:pPr>
            <w:r>
              <w:rPr>
                <w:lang w:val="en-US"/>
              </w:rPr>
              <w:t>Each consent form has full details of the purposes to which the data (in all their forms: text, oral, video, imagery etc) will be put, including for research dissemination purposes</w:t>
            </w:r>
          </w:p>
        </w:tc>
        <w:tc>
          <w:tcPr>
            <w:tcW w:w="1048" w:type="dxa"/>
            <w:tcBorders>
              <w:top w:val="single" w:sz="4" w:space="0" w:color="auto"/>
              <w:left w:val="single" w:sz="4" w:space="0" w:color="auto"/>
              <w:bottom w:val="single" w:sz="4" w:space="0" w:color="auto"/>
              <w:right w:val="single" w:sz="4" w:space="0" w:color="auto"/>
            </w:tcBorders>
          </w:tcPr>
          <w:p w14:paraId="2EA66CA4" w14:textId="77777777" w:rsidR="00CE1426" w:rsidRDefault="00CE1426">
            <w:pPr>
              <w:widowControl w:val="0"/>
              <w:tabs>
                <w:tab w:val="left" w:pos="408"/>
              </w:tabs>
              <w:ind w:right="243"/>
              <w:rPr>
                <w:b/>
                <w:lang w:val="en-US"/>
              </w:rPr>
            </w:pPr>
          </w:p>
        </w:tc>
      </w:tr>
      <w:tr w:rsidR="00CE1426" w14:paraId="65D7F3AF"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1775891E" w14:textId="77777777" w:rsidR="00CE1426" w:rsidRDefault="00CE1426">
            <w:pPr>
              <w:rPr>
                <w:b/>
                <w:lang w:val="en-US"/>
              </w:rPr>
            </w:pPr>
            <w:r>
              <w:rPr>
                <w:lang w:val="en-US"/>
              </w:rPr>
              <w:t>Each consent form explains how the privacy of the participants and their data will be protected, including the storage and ultimate destruction of the data as appropriate</w:t>
            </w:r>
          </w:p>
        </w:tc>
        <w:tc>
          <w:tcPr>
            <w:tcW w:w="1048" w:type="dxa"/>
            <w:tcBorders>
              <w:top w:val="single" w:sz="4" w:space="0" w:color="auto"/>
              <w:left w:val="single" w:sz="4" w:space="0" w:color="auto"/>
              <w:bottom w:val="single" w:sz="4" w:space="0" w:color="auto"/>
              <w:right w:val="single" w:sz="4" w:space="0" w:color="auto"/>
            </w:tcBorders>
          </w:tcPr>
          <w:p w14:paraId="1319F4FB" w14:textId="77777777" w:rsidR="00CE1426" w:rsidRDefault="00CE1426">
            <w:pPr>
              <w:widowControl w:val="0"/>
              <w:tabs>
                <w:tab w:val="left" w:pos="408"/>
              </w:tabs>
              <w:ind w:right="243"/>
              <w:rPr>
                <w:b/>
                <w:lang w:val="en-US"/>
              </w:rPr>
            </w:pPr>
          </w:p>
        </w:tc>
      </w:tr>
      <w:tr w:rsidR="00CE1426" w14:paraId="72F3F843"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28AC6AC0" w14:textId="77777777" w:rsidR="00CE1426" w:rsidRDefault="00CE1426">
            <w:pPr>
              <w:rPr>
                <w:b/>
                <w:lang w:val="en-US"/>
              </w:rPr>
            </w:pPr>
            <w:r>
              <w:rPr>
                <w:lang w:val="en-US"/>
              </w:rPr>
              <w:t>Each consent form gives assurances that the data collection (questionnaires, interviews, tests etc) will be carried out in a sensitive and non-stressful manner, and that the  participant has the right to cease participation at any time and without the need to provide a reason</w:t>
            </w:r>
          </w:p>
        </w:tc>
        <w:tc>
          <w:tcPr>
            <w:tcW w:w="1048" w:type="dxa"/>
            <w:tcBorders>
              <w:top w:val="single" w:sz="4" w:space="0" w:color="auto"/>
              <w:left w:val="single" w:sz="4" w:space="0" w:color="auto"/>
              <w:bottom w:val="single" w:sz="4" w:space="0" w:color="auto"/>
              <w:right w:val="single" w:sz="4" w:space="0" w:color="auto"/>
            </w:tcBorders>
          </w:tcPr>
          <w:p w14:paraId="798809FC" w14:textId="77777777" w:rsidR="00CE1426" w:rsidRDefault="00CE1426">
            <w:pPr>
              <w:widowControl w:val="0"/>
              <w:tabs>
                <w:tab w:val="left" w:pos="408"/>
              </w:tabs>
              <w:ind w:right="243"/>
              <w:rPr>
                <w:b/>
                <w:lang w:val="en-US"/>
              </w:rPr>
            </w:pPr>
          </w:p>
        </w:tc>
      </w:tr>
      <w:tr w:rsidR="00CE1426" w14:paraId="0ABBC482" w14:textId="77777777" w:rsidTr="00CE1426">
        <w:tc>
          <w:tcPr>
            <w:tcW w:w="7968" w:type="dxa"/>
            <w:tcBorders>
              <w:top w:val="single" w:sz="4" w:space="0" w:color="auto"/>
              <w:left w:val="single" w:sz="4" w:space="0" w:color="auto"/>
              <w:bottom w:val="single" w:sz="4" w:space="0" w:color="auto"/>
              <w:right w:val="single" w:sz="4" w:space="0" w:color="auto"/>
            </w:tcBorders>
            <w:hideMark/>
          </w:tcPr>
          <w:p w14:paraId="14881BF4" w14:textId="77777777" w:rsidR="00CE1426" w:rsidRDefault="00CE1426">
            <w:pPr>
              <w:rPr>
                <w:b/>
                <w:lang w:val="en-US"/>
              </w:rPr>
            </w:pPr>
            <w:r>
              <w:rPr>
                <w:lang w:val="en-US"/>
              </w:rPr>
              <w:t>Please include here any other comments you wish to make about the consent form(s)</w:t>
            </w:r>
          </w:p>
        </w:tc>
        <w:tc>
          <w:tcPr>
            <w:tcW w:w="1048" w:type="dxa"/>
            <w:tcBorders>
              <w:top w:val="single" w:sz="4" w:space="0" w:color="auto"/>
              <w:left w:val="single" w:sz="4" w:space="0" w:color="auto"/>
              <w:bottom w:val="single" w:sz="4" w:space="0" w:color="auto"/>
              <w:right w:val="single" w:sz="4" w:space="0" w:color="auto"/>
            </w:tcBorders>
          </w:tcPr>
          <w:p w14:paraId="44A50BA0" w14:textId="77777777" w:rsidR="00CE1426" w:rsidRDefault="00CE1426">
            <w:pPr>
              <w:widowControl w:val="0"/>
              <w:tabs>
                <w:tab w:val="left" w:pos="408"/>
              </w:tabs>
              <w:ind w:right="243"/>
              <w:rPr>
                <w:b/>
                <w:lang w:val="en-US"/>
              </w:rPr>
            </w:pPr>
          </w:p>
        </w:tc>
      </w:tr>
    </w:tbl>
    <w:p w14:paraId="606E585C" w14:textId="77777777" w:rsidR="00CE1426" w:rsidRDefault="00CE1426" w:rsidP="00CE1426">
      <w:pPr>
        <w:rPr>
          <w:b/>
          <w:lang w:val="en-US"/>
        </w:rPr>
      </w:pPr>
    </w:p>
    <w:p w14:paraId="0440B6EA" w14:textId="77777777" w:rsidR="009F70E2" w:rsidRPr="004178CA" w:rsidRDefault="009F70E2" w:rsidP="009F70E2">
      <w:pPr>
        <w:rPr>
          <w:lang w:val="en-US"/>
        </w:rPr>
      </w:pPr>
      <w:r w:rsidRPr="004178CA">
        <w:rPr>
          <w:b/>
          <w:lang w:val="en-US"/>
        </w:rPr>
        <w:t>Has your proposal been submitted to any other Research Ethics Committee?</w:t>
      </w:r>
      <w:r w:rsidRPr="004178CA">
        <w:rPr>
          <w:b/>
          <w:lang w:val="en-US"/>
        </w:rPr>
        <w:tab/>
        <w:t>Yes / No If yes, please provide details:</w:t>
      </w:r>
    </w:p>
    <w:p w14:paraId="41B5DB4A" w14:textId="77777777" w:rsidR="005D7BD1" w:rsidRPr="004178CA" w:rsidRDefault="005D7BD1" w:rsidP="005D7BD1">
      <w:pPr>
        <w:rPr>
          <w:lang w:val="en-US"/>
        </w:rPr>
      </w:pPr>
      <w:r w:rsidRPr="004178CA">
        <w:rPr>
          <w:lang w:val="en-US"/>
        </w:rPr>
        <w:t>__________________________________________________________________________________</w:t>
      </w:r>
    </w:p>
    <w:p w14:paraId="78AA8D22" w14:textId="77777777" w:rsidR="009F70E2" w:rsidRPr="004178CA" w:rsidRDefault="009F70E2" w:rsidP="009F70E2">
      <w:pPr>
        <w:rPr>
          <w:lang w:val="en-US"/>
        </w:rPr>
      </w:pPr>
      <w:r w:rsidRPr="004178CA">
        <w:rPr>
          <w:b/>
          <w:bCs/>
          <w:lang w:val="en-US"/>
        </w:rPr>
        <w:t>Declaration by All Proposers:</w:t>
      </w:r>
    </w:p>
    <w:p w14:paraId="41F536BB" w14:textId="77777777" w:rsidR="009F70E2" w:rsidRPr="004178CA" w:rsidRDefault="009F70E2" w:rsidP="009F70E2">
      <w:pPr>
        <w:rPr>
          <w:lang w:val="en-US"/>
        </w:rPr>
      </w:pPr>
      <w:r w:rsidRPr="004178CA">
        <w:rPr>
          <w:lang w:val="en-US"/>
        </w:rPr>
        <w:lastRenderedPageBreak/>
        <w:t xml:space="preserve">I have read and understood Marino Institute of Education’s policy on ethics in educational research:  and the Trinity College Dublin Good Research Practice Policies:  </w:t>
      </w:r>
    </w:p>
    <w:p w14:paraId="774174A1" w14:textId="77777777" w:rsidR="009F70E2" w:rsidRPr="004178CA" w:rsidRDefault="009F70E2" w:rsidP="009F70E2">
      <w:pPr>
        <w:rPr>
          <w:lang w:val="en-US"/>
        </w:rPr>
      </w:pPr>
      <w:r w:rsidRPr="004178CA">
        <w:rPr>
          <w:lang w:val="en-US"/>
        </w:rPr>
        <w:t>I declare that the details above reflect accurately my research proposal and I undertake to seek updated approval if substantive changes are proposed after this submission. I have consulted an authoritative set of educational research guidelines.</w:t>
      </w:r>
    </w:p>
    <w:p w14:paraId="25243662" w14:textId="77777777" w:rsidR="009F70E2" w:rsidRPr="004178CA" w:rsidRDefault="009F70E2" w:rsidP="009F70E2">
      <w:pPr>
        <w:rPr>
          <w:lang w:val="en-US"/>
        </w:rPr>
      </w:pPr>
      <w:r w:rsidRPr="004178CA">
        <w:rPr>
          <w:b/>
          <w:bCs/>
          <w:lang w:val="en-US"/>
        </w:rPr>
        <w:t>Signed:</w:t>
      </w:r>
      <w:r w:rsidRPr="004178CA">
        <w:rPr>
          <w:b/>
          <w:bCs/>
          <w:lang w:val="en-US"/>
        </w:rPr>
        <w:tab/>
        <w:t>Date</w:t>
      </w:r>
    </w:p>
    <w:p w14:paraId="794704AC" w14:textId="77777777" w:rsidR="009F70E2" w:rsidRPr="004178CA" w:rsidRDefault="00C07703" w:rsidP="009F70E2">
      <w:pPr>
        <w:rPr>
          <w:lang w:val="en-US"/>
        </w:rPr>
      </w:pPr>
      <w:r>
        <w:rPr>
          <w:noProof/>
        </w:rPr>
        <mc:AlternateContent>
          <mc:Choice Requires="wpg">
            <w:drawing>
              <wp:inline distT="0" distB="0" distL="0" distR="0" wp14:anchorId="5FA012C5" wp14:editId="1AFCED01">
                <wp:extent cx="5885815" cy="7620"/>
                <wp:effectExtent l="9525" t="1270" r="10160" b="10160"/>
                <wp:docPr id="14"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15" cy="7620"/>
                          <a:chOff x="0" y="0"/>
                          <a:chExt cx="9269" cy="12"/>
                        </a:xfrm>
                      </wpg:grpSpPr>
                      <wpg:grpSp>
                        <wpg:cNvPr id="15" name="Group 60"/>
                        <wpg:cNvGrpSpPr>
                          <a:grpSpLocks/>
                        </wpg:cNvGrpSpPr>
                        <wpg:grpSpPr bwMode="auto">
                          <a:xfrm>
                            <a:off x="6" y="6"/>
                            <a:ext cx="9257" cy="2"/>
                            <a:chOff x="6" y="6"/>
                            <a:chExt cx="9257" cy="2"/>
                          </a:xfrm>
                        </wpg:grpSpPr>
                        <wps:wsp>
                          <wps:cNvPr id="16" name="Freeform 61"/>
                          <wps:cNvSpPr>
                            <a:spLocks/>
                          </wps:cNvSpPr>
                          <wps:spPr bwMode="auto">
                            <a:xfrm>
                              <a:off x="6" y="6"/>
                              <a:ext cx="9257" cy="2"/>
                            </a:xfrm>
                            <a:custGeom>
                              <a:avLst/>
                              <a:gdLst>
                                <a:gd name="T0" fmla="+- 0 6 6"/>
                                <a:gd name="T1" fmla="*/ T0 w 9257"/>
                                <a:gd name="T2" fmla="+- 0 9263 6"/>
                                <a:gd name="T3" fmla="*/ T2 w 9257"/>
                              </a:gdLst>
                              <a:ahLst/>
                              <a:cxnLst>
                                <a:cxn ang="0">
                                  <a:pos x="T1" y="0"/>
                                </a:cxn>
                                <a:cxn ang="0">
                                  <a:pos x="T3" y="0"/>
                                </a:cxn>
                              </a:cxnLst>
                              <a:rect l="0" t="0" r="r" b="b"/>
                              <a:pathLst>
                                <a:path w="9257">
                                  <a:moveTo>
                                    <a:pt x="0" y="0"/>
                                  </a:moveTo>
                                  <a:lnTo>
                                    <a:pt x="925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2E0A08F" id="Group 59" o:spid="_x0000_s1026" style="width:463.45pt;height:.6pt;mso-position-horizontal-relative:char;mso-position-vertical-relative:line" coordsize="92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">
                <v:group id="Group 60" o:spid="_x0000_s1027" style="position:absolute;left:6;top:6;width:9257;height:2" coordorigin="6,6" coordsize="92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61" o:spid="_x0000_s1028" style="position:absolute;left:6;top:6;width:9257;height:2;visibility:visible;mso-wrap-style:square;v-text-anchor:top" coordsize="92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lK8cMA&#10;AADbAAAADwAAAGRycy9kb3ducmV2LnhtbESPQWvDMAyF74P+B6NCb6uzwkLJ6oYuUBijgy4dO4tY&#10;TbLacoi9JP339aCwm8R779PTJp+sEQP1vnWs4GmZgCCunG65VvB12j+uQfiArNE4JgVX8pBvZw8b&#10;zLQb+ZOGMtQiQthnqKAJocuk9FVDFv3SdcRRO7veYohrX0vd4xjh1shVkqTSYsvxQoMdFQ1Vl/LX&#10;RsqzxQ/76g/OfMv3wpyL9fGnUGoxn3YvIAJN4d98T7/pWD+Fv1/iAH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lK8cMAAADbAAAADwAAAAAAAAAAAAAAAACYAgAAZHJzL2Rv&#10;d25yZXYueG1sUEsFBgAAAAAEAAQA9QAAAIgDAAAAAA==&#10;" path="m,l9257,e" filled="f" strokeweight=".58pt">
                    <v:path arrowok="t" o:connecttype="custom" o:connectlocs="0,0;9257,0" o:connectangles="0,0"/>
                  </v:shape>
                </v:group>
                <w10:anchorlock/>
              </v:group>
            </w:pict>
          </mc:Fallback>
        </mc:AlternateContent>
      </w:r>
    </w:p>
    <w:p w14:paraId="348B27BB" w14:textId="77777777" w:rsidR="005D7BD1" w:rsidRPr="004178CA" w:rsidRDefault="005D7BD1" w:rsidP="009F70E2">
      <w:pPr>
        <w:rPr>
          <w:b/>
          <w:lang w:val="en-US"/>
        </w:rPr>
      </w:pPr>
    </w:p>
    <w:p w14:paraId="5980047A" w14:textId="77777777" w:rsidR="009F70E2" w:rsidRPr="004178CA" w:rsidRDefault="005D7BD1" w:rsidP="009F70E2">
      <w:pPr>
        <w:rPr>
          <w:lang w:val="en-US"/>
        </w:rPr>
      </w:pPr>
      <w:r w:rsidRPr="004178CA">
        <w:rPr>
          <w:b/>
          <w:lang w:val="en-US"/>
        </w:rPr>
        <w:t>(</w:t>
      </w:r>
      <w:r w:rsidR="009F70E2" w:rsidRPr="004178CA">
        <w:rPr>
          <w:b/>
          <w:lang w:val="en-US"/>
        </w:rPr>
        <w:t>Students Only</w:t>
      </w:r>
      <w:r w:rsidR="009F70E2" w:rsidRPr="004178CA">
        <w:rPr>
          <w:lang w:val="en-US"/>
        </w:rPr>
        <w:t>) My proposals are based on consultation with my supervisor(s).</w:t>
      </w:r>
    </w:p>
    <w:p w14:paraId="1F38AA78" w14:textId="77777777" w:rsidR="009F70E2" w:rsidRPr="004178CA" w:rsidRDefault="009F70E2" w:rsidP="009F70E2">
      <w:pPr>
        <w:rPr>
          <w:lang w:val="en-US"/>
        </w:rPr>
      </w:pPr>
      <w:r w:rsidRPr="004178CA">
        <w:rPr>
          <w:b/>
          <w:bCs/>
          <w:lang w:val="en-US"/>
        </w:rPr>
        <w:t>Signed:</w:t>
      </w:r>
      <w:r w:rsidRPr="004178CA">
        <w:rPr>
          <w:b/>
          <w:bCs/>
          <w:lang w:val="en-US"/>
        </w:rPr>
        <w:tab/>
        <w:t>Date</w:t>
      </w:r>
    </w:p>
    <w:p w14:paraId="5BF07185" w14:textId="77777777" w:rsidR="009F70E2" w:rsidRPr="004178CA" w:rsidRDefault="00C07703" w:rsidP="009F70E2">
      <w:pPr>
        <w:rPr>
          <w:lang w:val="en-US"/>
        </w:rPr>
      </w:pPr>
      <w:r>
        <w:rPr>
          <w:noProof/>
        </w:rPr>
        <mc:AlternateContent>
          <mc:Choice Requires="wpg">
            <w:drawing>
              <wp:inline distT="0" distB="0" distL="0" distR="0" wp14:anchorId="741D063E" wp14:editId="18857249">
                <wp:extent cx="5885815" cy="7620"/>
                <wp:effectExtent l="9525" t="7620" r="10160" b="3810"/>
                <wp:docPr id="1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15" cy="7620"/>
                          <a:chOff x="0" y="0"/>
                          <a:chExt cx="9269" cy="12"/>
                        </a:xfrm>
                      </wpg:grpSpPr>
                      <wpg:grpSp>
                        <wpg:cNvPr id="12" name="Group 57"/>
                        <wpg:cNvGrpSpPr>
                          <a:grpSpLocks/>
                        </wpg:cNvGrpSpPr>
                        <wpg:grpSpPr bwMode="auto">
                          <a:xfrm>
                            <a:off x="6" y="6"/>
                            <a:ext cx="9257" cy="2"/>
                            <a:chOff x="6" y="6"/>
                            <a:chExt cx="9257" cy="2"/>
                          </a:xfrm>
                        </wpg:grpSpPr>
                        <wps:wsp>
                          <wps:cNvPr id="13" name="Freeform 58"/>
                          <wps:cNvSpPr>
                            <a:spLocks/>
                          </wps:cNvSpPr>
                          <wps:spPr bwMode="auto">
                            <a:xfrm>
                              <a:off x="6" y="6"/>
                              <a:ext cx="9257" cy="2"/>
                            </a:xfrm>
                            <a:custGeom>
                              <a:avLst/>
                              <a:gdLst>
                                <a:gd name="T0" fmla="+- 0 6 6"/>
                                <a:gd name="T1" fmla="*/ T0 w 9257"/>
                                <a:gd name="T2" fmla="+- 0 9263 6"/>
                                <a:gd name="T3" fmla="*/ T2 w 9257"/>
                              </a:gdLst>
                              <a:ahLst/>
                              <a:cxnLst>
                                <a:cxn ang="0">
                                  <a:pos x="T1" y="0"/>
                                </a:cxn>
                                <a:cxn ang="0">
                                  <a:pos x="T3" y="0"/>
                                </a:cxn>
                              </a:cxnLst>
                              <a:rect l="0" t="0" r="r" b="b"/>
                              <a:pathLst>
                                <a:path w="9257">
                                  <a:moveTo>
                                    <a:pt x="0" y="0"/>
                                  </a:moveTo>
                                  <a:lnTo>
                                    <a:pt x="925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C7C9980" id="Group 56" o:spid="_x0000_s1026" style="width:463.45pt;height:.6pt;mso-position-horizontal-relative:char;mso-position-vertical-relative:line" coordsize="92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">
                <v:group id="Group 57" o:spid="_x0000_s1027" style="position:absolute;left:6;top:6;width:9257;height:2" coordorigin="6,6" coordsize="92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58" o:spid="_x0000_s1028" style="position:absolute;left:6;top:6;width:9257;height:2;visibility:visible;mso-wrap-style:square;v-text-anchor:top" coordsize="92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7pacMA&#10;AADbAAAADwAAAGRycy9kb3ducmV2LnhtbESPQWvCQBCF7wX/wzJCb83GlhaJrqKBQikVahTPQ3ZM&#10;oruzIbtN0n/vFgreZnjvffNmuR6tET11vnGsYJakIIhLpxuuFBwP709zED4gazSOScEveVivJg9L&#10;zLQbeE99ESoRIewzVFCH0GZS+rImiz5xLXHUzq6zGOLaVVJ3OES4NfI5Td+kxYbjhRpbymsqr8WP&#10;jZRXizu79V/OnORnbs75/PuSK/U4HTcLEIHGcDf/pz90rP8Cf7/EAe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7pacMAAADbAAAADwAAAAAAAAAAAAAAAACYAgAAZHJzL2Rv&#10;d25yZXYueG1sUEsFBgAAAAAEAAQA9QAAAIgDAAAAAA==&#10;" path="m,l9257,e" filled="f" strokeweight=".58pt">
                    <v:path arrowok="t" o:connecttype="custom" o:connectlocs="0,0;9257,0" o:connectangles="0,0"/>
                  </v:shape>
                </v:group>
                <w10:anchorlock/>
              </v:group>
            </w:pict>
          </mc:Fallback>
        </mc:AlternateContent>
      </w:r>
    </w:p>
    <w:p w14:paraId="323FD070" w14:textId="77777777" w:rsidR="009F70E2" w:rsidRPr="004178CA" w:rsidRDefault="009F70E2" w:rsidP="009F70E2">
      <w:pPr>
        <w:rPr>
          <w:lang w:val="en-US"/>
        </w:rPr>
      </w:pPr>
      <w:r w:rsidRPr="004178CA">
        <w:rPr>
          <w:lang w:val="en-US"/>
        </w:rPr>
        <w:t>Supervisor’s Signature: (</w:t>
      </w:r>
      <w:r w:rsidRPr="004178CA">
        <w:rPr>
          <w:b/>
          <w:bCs/>
          <w:lang w:val="en-US"/>
        </w:rPr>
        <w:t>Student Proposal Only</w:t>
      </w:r>
      <w:r w:rsidRPr="004178CA">
        <w:rPr>
          <w:lang w:val="en-US"/>
        </w:rPr>
        <w:t>, first supervisor only if there are two)</w:t>
      </w:r>
    </w:p>
    <w:p w14:paraId="552C195A" w14:textId="77777777" w:rsidR="009F70E2" w:rsidRPr="004178CA" w:rsidRDefault="009F70E2" w:rsidP="009F70E2">
      <w:pPr>
        <w:rPr>
          <w:lang w:val="en-US"/>
        </w:rPr>
      </w:pPr>
      <w:r w:rsidRPr="004178CA">
        <w:rPr>
          <w:b/>
          <w:bCs/>
          <w:lang w:val="en-US"/>
        </w:rPr>
        <w:t>Signed:</w:t>
      </w:r>
      <w:r w:rsidRPr="004178CA">
        <w:rPr>
          <w:b/>
          <w:bCs/>
          <w:lang w:val="en-US"/>
        </w:rPr>
        <w:tab/>
        <w:t>Date</w:t>
      </w:r>
    </w:p>
    <w:p w14:paraId="17D5622C" w14:textId="77777777" w:rsidR="009F70E2" w:rsidRPr="004178CA" w:rsidRDefault="009F70E2" w:rsidP="009F70E2">
      <w:pPr>
        <w:rPr>
          <w:b/>
          <w:bCs/>
          <w:lang w:val="en-US"/>
        </w:rPr>
      </w:pPr>
    </w:p>
    <w:p w14:paraId="7023E89B" w14:textId="77777777" w:rsidR="009F70E2" w:rsidRPr="004178CA" w:rsidRDefault="00C07703" w:rsidP="009F70E2">
      <w:pPr>
        <w:rPr>
          <w:lang w:val="en-US"/>
        </w:rPr>
      </w:pPr>
      <w:r>
        <w:rPr>
          <w:noProof/>
        </w:rPr>
        <mc:AlternateContent>
          <mc:Choice Requires="wpg">
            <w:drawing>
              <wp:inline distT="0" distB="0" distL="0" distR="0" wp14:anchorId="527E1470" wp14:editId="49E2F630">
                <wp:extent cx="5885815" cy="7620"/>
                <wp:effectExtent l="9525" t="4445" r="10160" b="6985"/>
                <wp:docPr id="8"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15" cy="7620"/>
                          <a:chOff x="0" y="0"/>
                          <a:chExt cx="9269" cy="12"/>
                        </a:xfrm>
                      </wpg:grpSpPr>
                      <wpg:grpSp>
                        <wpg:cNvPr id="9" name="Group 54"/>
                        <wpg:cNvGrpSpPr>
                          <a:grpSpLocks/>
                        </wpg:cNvGrpSpPr>
                        <wpg:grpSpPr bwMode="auto">
                          <a:xfrm>
                            <a:off x="6" y="6"/>
                            <a:ext cx="9257" cy="2"/>
                            <a:chOff x="6" y="6"/>
                            <a:chExt cx="9257" cy="2"/>
                          </a:xfrm>
                        </wpg:grpSpPr>
                        <wps:wsp>
                          <wps:cNvPr id="10" name="Freeform 55"/>
                          <wps:cNvSpPr>
                            <a:spLocks/>
                          </wps:cNvSpPr>
                          <wps:spPr bwMode="auto">
                            <a:xfrm>
                              <a:off x="6" y="6"/>
                              <a:ext cx="9257" cy="2"/>
                            </a:xfrm>
                            <a:custGeom>
                              <a:avLst/>
                              <a:gdLst>
                                <a:gd name="T0" fmla="+- 0 6 6"/>
                                <a:gd name="T1" fmla="*/ T0 w 9257"/>
                                <a:gd name="T2" fmla="+- 0 9263 6"/>
                                <a:gd name="T3" fmla="*/ T2 w 9257"/>
                              </a:gdLst>
                              <a:ahLst/>
                              <a:cxnLst>
                                <a:cxn ang="0">
                                  <a:pos x="T1" y="0"/>
                                </a:cxn>
                                <a:cxn ang="0">
                                  <a:pos x="T3" y="0"/>
                                </a:cxn>
                              </a:cxnLst>
                              <a:rect l="0" t="0" r="r" b="b"/>
                              <a:pathLst>
                                <a:path w="9257">
                                  <a:moveTo>
                                    <a:pt x="0" y="0"/>
                                  </a:moveTo>
                                  <a:lnTo>
                                    <a:pt x="925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0FBC111" id="Group 53" o:spid="_x0000_s1026" style="width:463.45pt;height:.6pt;mso-position-horizontal-relative:char;mso-position-vertical-relative:line" coordsize="92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">
                <v:group id="Group 54" o:spid="_x0000_s1027" style="position:absolute;left:6;top:6;width:9257;height:2" coordorigin="6,6" coordsize="92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55" o:spid="_x0000_s1028" style="position:absolute;left:6;top:6;width:9257;height:2;visibility:visible;mso-wrap-style:square;v-text-anchor:top" coordsize="92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x3HsIA&#10;AADbAAAADwAAAGRycy9kb3ducmV2LnhtbESPQWvCQBCF7wX/wzJCb3WjUJHoKhoQSqlgVTwP2TGJ&#10;7s6G7FbTf985CL29Yd58895i1Xun7tTFJrCB8SgDRVwG23Bl4HTcvs1AxYRs0QUmA78UYbUcvCww&#10;t+HB33Q/pEoJhGOOBuqU2lzrWNbkMY5CSyy7S+g8Jhm7StsOHwL3Tk+ybKo9NiwfamypqKm8HX68&#10;UN497vwmfgV31p+FuxSz/bUw5nXYr+egEvXp3/y8/rASX9JLFxG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rHcewgAAANsAAAAPAAAAAAAAAAAAAAAAAJgCAABkcnMvZG93&#10;bnJldi54bWxQSwUGAAAAAAQABAD1AAAAhwMAAAAA&#10;" path="m,l9257,e" filled="f" strokeweight=".58pt">
                    <v:path arrowok="t" o:connecttype="custom" o:connectlocs="0,0;9257,0" o:connectangles="0,0"/>
                  </v:shape>
                </v:group>
                <w10:anchorlock/>
              </v:group>
            </w:pict>
          </mc:Fallback>
        </mc:AlternateContent>
      </w:r>
    </w:p>
    <w:p w14:paraId="2C9F6C1C" w14:textId="77777777" w:rsidR="009F70E2" w:rsidRPr="004178CA" w:rsidRDefault="009F70E2" w:rsidP="009F70E2">
      <w:pPr>
        <w:rPr>
          <w:lang w:val="en-US"/>
        </w:rPr>
      </w:pPr>
      <w:r w:rsidRPr="004178CA">
        <w:rPr>
          <w:lang w:val="en-US"/>
        </w:rPr>
        <w:t xml:space="preserve">In instances where supervisors feel that their specialised expertise may be important information for the </w:t>
      </w:r>
      <w:r w:rsidR="005D7BD1" w:rsidRPr="004178CA">
        <w:rPr>
          <w:lang w:val="en-US"/>
        </w:rPr>
        <w:t>MERC</w:t>
      </w:r>
      <w:r w:rsidRPr="004178CA">
        <w:rPr>
          <w:lang w:val="en-US"/>
        </w:rPr>
        <w:t xml:space="preserve"> to take into account (e.g.in relation in researching highly sensitive areas such as trauma/abuse), please submit an additional page with any relevant information.</w:t>
      </w:r>
    </w:p>
    <w:p w14:paraId="7B0333ED" w14:textId="77777777" w:rsidR="009F70E2" w:rsidRPr="004178CA" w:rsidRDefault="00C07703" w:rsidP="009F70E2">
      <w:pPr>
        <w:rPr>
          <w:lang w:val="en-US"/>
        </w:rPr>
      </w:pPr>
      <w:r>
        <w:rPr>
          <w:noProof/>
        </w:rPr>
        <mc:AlternateContent>
          <mc:Choice Requires="wpg">
            <w:drawing>
              <wp:inline distT="0" distB="0" distL="0" distR="0" wp14:anchorId="230B5FB0" wp14:editId="0662AB06">
                <wp:extent cx="5775960" cy="7620"/>
                <wp:effectExtent l="9525" t="5080" r="5715" b="6350"/>
                <wp:docPr id="5"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5960" cy="7620"/>
                          <a:chOff x="0" y="0"/>
                          <a:chExt cx="9096" cy="12"/>
                        </a:xfrm>
                      </wpg:grpSpPr>
                      <wpg:grpSp>
                        <wpg:cNvPr id="6" name="Group 51"/>
                        <wpg:cNvGrpSpPr>
                          <a:grpSpLocks/>
                        </wpg:cNvGrpSpPr>
                        <wpg:grpSpPr bwMode="auto">
                          <a:xfrm>
                            <a:off x="6" y="6"/>
                            <a:ext cx="9084" cy="2"/>
                            <a:chOff x="6" y="6"/>
                            <a:chExt cx="9084" cy="2"/>
                          </a:xfrm>
                        </wpg:grpSpPr>
                        <wps:wsp>
                          <wps:cNvPr id="7" name="Freeform 52"/>
                          <wps:cNvSpPr>
                            <a:spLocks/>
                          </wps:cNvSpPr>
                          <wps:spPr bwMode="auto">
                            <a:xfrm>
                              <a:off x="6" y="6"/>
                              <a:ext cx="9084" cy="2"/>
                            </a:xfrm>
                            <a:custGeom>
                              <a:avLst/>
                              <a:gdLst>
                                <a:gd name="T0" fmla="+- 0 6 6"/>
                                <a:gd name="T1" fmla="*/ T0 w 9084"/>
                                <a:gd name="T2" fmla="+- 0 9090 6"/>
                                <a:gd name="T3" fmla="*/ T2 w 9084"/>
                              </a:gdLst>
                              <a:ahLst/>
                              <a:cxnLst>
                                <a:cxn ang="0">
                                  <a:pos x="T1" y="0"/>
                                </a:cxn>
                                <a:cxn ang="0">
                                  <a:pos x="T3" y="0"/>
                                </a:cxn>
                              </a:cxnLst>
                              <a:rect l="0" t="0" r="r" b="b"/>
                              <a:pathLst>
                                <a:path w="9084">
                                  <a:moveTo>
                                    <a:pt x="0" y="0"/>
                                  </a:moveTo>
                                  <a:lnTo>
                                    <a:pt x="908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5F1DB56" id="Group 50" o:spid="_x0000_s1026" style="width:454.8pt;height:.6pt;mso-position-horizontal-relative:char;mso-position-vertical-relative:line" coordsize="909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">
                <v:group id="Group 51" o:spid="_x0000_s1027" style="position:absolute;left:6;top:6;width:9084;height:2" coordorigin="6,6" coordsize="90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2" o:spid="_x0000_s1028" style="position:absolute;left:6;top:6;width:9084;height:2;visibility:visible;mso-wrap-style:square;v-text-anchor:top" coordsize="90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kK8MA&#10;AADaAAAADwAAAGRycy9kb3ducmV2LnhtbESPQWvCQBSE70L/w/IKvZmNHqyNbkKxiopQaFp6fmSf&#10;STT7NuxuNf333YLgcZiZb5hlMZhOXMj51rKCSZKCIK6sbrlW8PW5Gc9B+ICssbNMCn7JQ5E/jJaY&#10;aXvlD7qUoRYRwj5DBU0IfSalrxoy6BPbE0fvaJ3BEKWrpXZ4jXDTyWmazqTBluNCgz2tGqrO5Y9R&#10;QNu3yfq035N7mR2q0r9/r47nqVJPj8PrAkSgIdzDt/ZOK3iG/yvxBs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JkK8MAAADaAAAADwAAAAAAAAAAAAAAAACYAgAAZHJzL2Rv&#10;d25yZXYueG1sUEsFBgAAAAAEAAQA9QAAAIgDAAAAAA==&#10;" path="m,l9084,e" filled="f" strokeweight=".58pt">
                    <v:path arrowok="t" o:connecttype="custom" o:connectlocs="0,0;9084,0" o:connectangles="0,0"/>
                  </v:shape>
                </v:group>
                <w10:anchorlock/>
              </v:group>
            </w:pict>
          </mc:Fallback>
        </mc:AlternateContent>
      </w:r>
    </w:p>
    <w:p w14:paraId="44EC0F6C" w14:textId="77777777" w:rsidR="009F70E2" w:rsidRPr="004178CA" w:rsidRDefault="009F70E2" w:rsidP="009F70E2">
      <w:pPr>
        <w:rPr>
          <w:lang w:val="en-US"/>
        </w:rPr>
      </w:pPr>
      <w:r w:rsidRPr="004178CA">
        <w:rPr>
          <w:b/>
          <w:bCs/>
          <w:lang w:val="en-US"/>
        </w:rPr>
        <w:t>Final Approval Signed-Off by Research Ethics Committee</w:t>
      </w:r>
    </w:p>
    <w:p w14:paraId="2F1873AF" w14:textId="77777777" w:rsidR="009F70E2" w:rsidRPr="004178CA" w:rsidRDefault="009F70E2" w:rsidP="009F70E2">
      <w:pPr>
        <w:rPr>
          <w:lang w:val="en-US"/>
        </w:rPr>
      </w:pPr>
      <w:r w:rsidRPr="004178CA">
        <w:rPr>
          <w:lang w:val="en-US"/>
        </w:rPr>
        <w:t>Signed:</w:t>
      </w:r>
      <w:r w:rsidRPr="004178CA">
        <w:rPr>
          <w:lang w:val="en-US"/>
        </w:rPr>
        <w:tab/>
        <w:t>Date</w:t>
      </w:r>
    </w:p>
    <w:p w14:paraId="581AC50F" w14:textId="77777777" w:rsidR="00DB19AB" w:rsidRPr="004178CA" w:rsidRDefault="00C07703">
      <w:r>
        <w:rPr>
          <w:noProof/>
        </w:rPr>
        <mc:AlternateContent>
          <mc:Choice Requires="wpg">
            <w:drawing>
              <wp:inline distT="0" distB="0" distL="0" distR="0" wp14:anchorId="1247AE9E" wp14:editId="6302A808">
                <wp:extent cx="5885815" cy="7620"/>
                <wp:effectExtent l="9525" t="2540" r="10160" b="8890"/>
                <wp:docPr id="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15" cy="7620"/>
                          <a:chOff x="0" y="0"/>
                          <a:chExt cx="9269" cy="12"/>
                        </a:xfrm>
                      </wpg:grpSpPr>
                      <wpg:grpSp>
                        <wpg:cNvPr id="3" name="Group 48"/>
                        <wpg:cNvGrpSpPr>
                          <a:grpSpLocks/>
                        </wpg:cNvGrpSpPr>
                        <wpg:grpSpPr bwMode="auto">
                          <a:xfrm>
                            <a:off x="6" y="6"/>
                            <a:ext cx="9257" cy="2"/>
                            <a:chOff x="6" y="6"/>
                            <a:chExt cx="9257" cy="2"/>
                          </a:xfrm>
                        </wpg:grpSpPr>
                        <wps:wsp>
                          <wps:cNvPr id="4" name="Freeform 49"/>
                          <wps:cNvSpPr>
                            <a:spLocks/>
                          </wps:cNvSpPr>
                          <wps:spPr bwMode="auto">
                            <a:xfrm>
                              <a:off x="6" y="6"/>
                              <a:ext cx="9257" cy="2"/>
                            </a:xfrm>
                            <a:custGeom>
                              <a:avLst/>
                              <a:gdLst>
                                <a:gd name="T0" fmla="+- 0 6 6"/>
                                <a:gd name="T1" fmla="*/ T0 w 9257"/>
                                <a:gd name="T2" fmla="+- 0 9263 6"/>
                                <a:gd name="T3" fmla="*/ T2 w 9257"/>
                              </a:gdLst>
                              <a:ahLst/>
                              <a:cxnLst>
                                <a:cxn ang="0">
                                  <a:pos x="T1" y="0"/>
                                </a:cxn>
                                <a:cxn ang="0">
                                  <a:pos x="T3" y="0"/>
                                </a:cxn>
                              </a:cxnLst>
                              <a:rect l="0" t="0" r="r" b="b"/>
                              <a:pathLst>
                                <a:path w="9257">
                                  <a:moveTo>
                                    <a:pt x="0" y="0"/>
                                  </a:moveTo>
                                  <a:lnTo>
                                    <a:pt x="925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E529C1D" id="Group 47" o:spid="_x0000_s1026" style="width:463.45pt;height:.6pt;mso-position-horizontal-relative:char;mso-position-vertical-relative:line" coordsize="92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">
                <v:group id="Group 48" o:spid="_x0000_s1027" style="position:absolute;left:6;top:6;width:9257;height:2" coordorigin="6,6" coordsize="92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9" o:spid="_x0000_s1028" style="position:absolute;left:6;top:6;width:9257;height:2;visibility:visible;mso-wrap-style:square;v-text-anchor:top" coordsize="92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iR3cIA&#10;AADaAAAADwAAAGRycy9kb3ducmV2LnhtbESPQWvCQBSE7wX/w/KE3pqNpS0SXUUDhVIq1CieH9ln&#10;Et19G7LbJP33bqHgcZiZb5jlerRG9NT5xrGCWZKCIC6dbrhScDy8P81B+ICs0TgmBb/kYb2aPCwx&#10;027gPfVFqESEsM9QQR1Cm0npy5os+sS1xNE7u85iiLKrpO5wiHBr5HOavkmLDceFGlvKayqvxY+N&#10;lFeLO7v1X86c5Gduzvn8+5Ir9TgdNwsQgcZwD/+3P7SCF/i7Em+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mJHdwgAAANoAAAAPAAAAAAAAAAAAAAAAAJgCAABkcnMvZG93&#10;bnJldi54bWxQSwUGAAAAAAQABAD1AAAAhwMAAAAA&#10;" path="m,l9257,e" filled="f" strokeweight=".58pt">
                    <v:path arrowok="t" o:connecttype="custom" o:connectlocs="0,0;9257,0" o:connectangles="0,0"/>
                  </v:shape>
                </v:group>
                <w10:anchorlock/>
              </v:group>
            </w:pict>
          </mc:Fallback>
        </mc:AlternateContent>
      </w:r>
    </w:p>
    <w:p w14:paraId="1606AB0A" w14:textId="77777777" w:rsidR="009B407F" w:rsidRPr="004178CA" w:rsidRDefault="009B407F" w:rsidP="00102FC7">
      <w:pPr>
        <w:tabs>
          <w:tab w:val="left" w:pos="956"/>
        </w:tabs>
        <w:jc w:val="center"/>
      </w:pPr>
    </w:p>
    <w:p w14:paraId="18DC6944" w14:textId="77777777" w:rsidR="009B407F" w:rsidRPr="004178CA" w:rsidRDefault="009B407F" w:rsidP="009B407F">
      <w:pPr>
        <w:tabs>
          <w:tab w:val="left" w:pos="956"/>
        </w:tabs>
      </w:pPr>
      <w:r w:rsidRPr="004178CA">
        <w:t>Appendix 3</w:t>
      </w:r>
    </w:p>
    <w:p w14:paraId="5ABF05E1" w14:textId="77777777" w:rsidR="009B407F" w:rsidRPr="004178CA" w:rsidRDefault="009B407F" w:rsidP="00102FC7">
      <w:pPr>
        <w:tabs>
          <w:tab w:val="left" w:pos="956"/>
        </w:tabs>
        <w:jc w:val="center"/>
      </w:pPr>
      <w:r w:rsidRPr="004178CA">
        <w:t xml:space="preserve">LIST OF RESEARCH METHODS THAT DO </w:t>
      </w:r>
      <w:r w:rsidR="00971103" w:rsidRPr="004178CA">
        <w:t>NOT TYPICALLY REQUIRE ETHICS APPROVAL</w:t>
      </w:r>
    </w:p>
    <w:p w14:paraId="6D518112" w14:textId="77777777" w:rsidR="009B407F" w:rsidRPr="004178CA" w:rsidRDefault="009B407F" w:rsidP="009B407F">
      <w:pPr>
        <w:pStyle w:val="ListParagraph"/>
        <w:numPr>
          <w:ilvl w:val="0"/>
          <w:numId w:val="12"/>
        </w:numPr>
        <w:tabs>
          <w:tab w:val="left" w:pos="956"/>
        </w:tabs>
      </w:pPr>
      <w:r w:rsidRPr="004178CA">
        <w:t>Historical research in education</w:t>
      </w:r>
    </w:p>
    <w:p w14:paraId="6AD184CD" w14:textId="77777777" w:rsidR="009B407F" w:rsidRPr="004178CA" w:rsidRDefault="009B407F" w:rsidP="009B407F">
      <w:pPr>
        <w:pStyle w:val="ListParagraph"/>
        <w:numPr>
          <w:ilvl w:val="0"/>
          <w:numId w:val="12"/>
        </w:numPr>
        <w:tabs>
          <w:tab w:val="left" w:pos="956"/>
        </w:tabs>
      </w:pPr>
      <w:r w:rsidRPr="004178CA">
        <w:t>Research that uses pre-existing data in the public domain (e.g. data from the Growing up in Ireland study)</w:t>
      </w:r>
    </w:p>
    <w:p w14:paraId="02E090A8" w14:textId="77777777" w:rsidR="009B407F" w:rsidRPr="004178CA" w:rsidRDefault="009B407F" w:rsidP="009B407F">
      <w:pPr>
        <w:pStyle w:val="ListParagraph"/>
        <w:numPr>
          <w:ilvl w:val="0"/>
          <w:numId w:val="12"/>
        </w:numPr>
        <w:tabs>
          <w:tab w:val="left" w:pos="956"/>
        </w:tabs>
      </w:pPr>
      <w:r w:rsidRPr="004178CA">
        <w:t>Review of literature or research</w:t>
      </w:r>
    </w:p>
    <w:p w14:paraId="7C1A2AF5" w14:textId="77777777" w:rsidR="009B407F" w:rsidRPr="004178CA" w:rsidRDefault="009B407F" w:rsidP="009B407F">
      <w:pPr>
        <w:pStyle w:val="ListParagraph"/>
        <w:numPr>
          <w:ilvl w:val="0"/>
          <w:numId w:val="12"/>
        </w:numPr>
        <w:tabs>
          <w:tab w:val="left" w:pos="956"/>
        </w:tabs>
      </w:pPr>
      <w:r w:rsidRPr="004178CA">
        <w:t>Document analysis</w:t>
      </w:r>
    </w:p>
    <w:p w14:paraId="12EF0679" w14:textId="77777777" w:rsidR="00971103" w:rsidRPr="004178CA" w:rsidRDefault="00971103" w:rsidP="00645F0F">
      <w:pPr>
        <w:tabs>
          <w:tab w:val="left" w:pos="956"/>
        </w:tabs>
        <w:ind w:left="360"/>
      </w:pPr>
    </w:p>
    <w:p w14:paraId="76D8181C" w14:textId="77777777" w:rsidR="009B407F" w:rsidRPr="004178CA" w:rsidRDefault="009B407F">
      <w:r w:rsidRPr="004178CA">
        <w:br w:type="page"/>
      </w:r>
    </w:p>
    <w:p w14:paraId="5B21E74D" w14:textId="77777777" w:rsidR="009B407F" w:rsidRPr="004178CA" w:rsidRDefault="009B407F"/>
    <w:p w14:paraId="3EB35C00" w14:textId="77777777" w:rsidR="009B407F" w:rsidRPr="004178CA" w:rsidRDefault="009B407F" w:rsidP="009B407F">
      <w:pPr>
        <w:tabs>
          <w:tab w:val="left" w:pos="956"/>
        </w:tabs>
      </w:pPr>
      <w:r w:rsidRPr="004178CA">
        <w:t>Appendix 4</w:t>
      </w:r>
    </w:p>
    <w:p w14:paraId="01DD3C7A" w14:textId="77777777" w:rsidR="009F70E2" w:rsidRPr="004178CA" w:rsidRDefault="00102FC7" w:rsidP="00102FC7">
      <w:pPr>
        <w:tabs>
          <w:tab w:val="left" w:pos="956"/>
        </w:tabs>
        <w:jc w:val="center"/>
      </w:pPr>
      <w:r w:rsidRPr="004178CA">
        <w:t>BIBLIOGRAPHY AND USEFUL READING RE. ETHICS IN RESEARCH</w:t>
      </w:r>
    </w:p>
    <w:p w14:paraId="1F65CAF2" w14:textId="77777777" w:rsidR="009A34BC" w:rsidRPr="004178CA" w:rsidRDefault="009A34BC" w:rsidP="009B407F">
      <w:pPr>
        <w:tabs>
          <w:tab w:val="left" w:pos="956"/>
        </w:tabs>
      </w:pPr>
      <w:r w:rsidRPr="004178CA">
        <w:t xml:space="preserve">British Educational Research Association (2011). Ethical guidelines for educational research. London: Author. </w:t>
      </w:r>
    </w:p>
    <w:p w14:paraId="1F27695B" w14:textId="77777777" w:rsidR="00102FC7" w:rsidRPr="004178CA" w:rsidRDefault="00102FC7" w:rsidP="009B407F">
      <w:pPr>
        <w:tabs>
          <w:tab w:val="left" w:pos="956"/>
        </w:tabs>
      </w:pPr>
      <w:r w:rsidRPr="004178CA">
        <w:t xml:space="preserve">Department of Children and Youth Affairs (2012). </w:t>
      </w:r>
      <w:r w:rsidRPr="004178CA">
        <w:rPr>
          <w:i/>
        </w:rPr>
        <w:t>Guidance for developing ethical projects involving children.</w:t>
      </w:r>
      <w:r w:rsidRPr="004178CA">
        <w:t xml:space="preserve"> Dublin: Author.</w:t>
      </w:r>
    </w:p>
    <w:p w14:paraId="46017E75" w14:textId="77777777" w:rsidR="00645F0F" w:rsidRPr="004178CA" w:rsidRDefault="009A34BC" w:rsidP="009B407F">
      <w:pPr>
        <w:tabs>
          <w:tab w:val="left" w:pos="956"/>
        </w:tabs>
      </w:pPr>
      <w:r w:rsidRPr="004178CA">
        <w:t xml:space="preserve">Strike, K.A. (2006). </w:t>
      </w:r>
      <w:r w:rsidR="003B2DBD" w:rsidRPr="004178CA">
        <w:t>The ethics of educational</w:t>
      </w:r>
      <w:r w:rsidRPr="004178CA">
        <w:t xml:space="preserve"> research. In Green, J.L., Camilli, G., &amp; Elmore, P.B. (Eds.). </w:t>
      </w:r>
      <w:r w:rsidRPr="004178CA">
        <w:rPr>
          <w:i/>
        </w:rPr>
        <w:t xml:space="preserve">Handbook of complementary methods in education research. </w:t>
      </w:r>
      <w:r w:rsidRPr="004178CA">
        <w:t xml:space="preserve">Washington, D.C.: American Educational Research Association. </w:t>
      </w:r>
    </w:p>
    <w:p w14:paraId="425D2366" w14:textId="77777777" w:rsidR="009A34BC" w:rsidRPr="004178CA" w:rsidRDefault="009A34BC" w:rsidP="009B407F">
      <w:pPr>
        <w:tabs>
          <w:tab w:val="left" w:pos="956"/>
        </w:tabs>
      </w:pPr>
    </w:p>
    <w:p w14:paraId="0A23D22E" w14:textId="77777777" w:rsidR="009B407F" w:rsidRPr="004178CA" w:rsidRDefault="009B407F" w:rsidP="009B407F">
      <w:pPr>
        <w:tabs>
          <w:tab w:val="left" w:pos="956"/>
        </w:tabs>
      </w:pPr>
    </w:p>
    <w:p w14:paraId="1B42E530" w14:textId="77777777" w:rsidR="009B407F" w:rsidRPr="004178CA" w:rsidRDefault="009B407F">
      <w:r w:rsidRPr="004178CA">
        <w:br w:type="page"/>
      </w:r>
    </w:p>
    <w:tbl>
      <w:tblPr>
        <w:tblpPr w:leftFromText="180" w:rightFromText="180" w:vertAnchor="page" w:horzAnchor="margin" w:tblpY="28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1858"/>
        <w:gridCol w:w="2214"/>
        <w:gridCol w:w="2303"/>
      </w:tblGrid>
      <w:tr w:rsidR="009B407F" w:rsidRPr="004178CA" w14:paraId="63437997" w14:textId="77777777" w:rsidTr="009B407F">
        <w:tc>
          <w:tcPr>
            <w:tcW w:w="2147" w:type="dxa"/>
            <w:shd w:val="clear" w:color="auto" w:fill="000000"/>
          </w:tcPr>
          <w:p w14:paraId="705F17EF" w14:textId="77777777" w:rsidR="009B407F" w:rsidRPr="004178CA" w:rsidRDefault="009B407F" w:rsidP="009B407F">
            <w:pPr>
              <w:rPr>
                <w:b/>
              </w:rPr>
            </w:pPr>
            <w:r w:rsidRPr="004178CA">
              <w:rPr>
                <w:b/>
              </w:rPr>
              <w:lastRenderedPageBreak/>
              <w:t>Version</w:t>
            </w:r>
          </w:p>
        </w:tc>
        <w:tc>
          <w:tcPr>
            <w:tcW w:w="1858" w:type="dxa"/>
            <w:shd w:val="clear" w:color="auto" w:fill="000000"/>
          </w:tcPr>
          <w:p w14:paraId="0B262031" w14:textId="77777777" w:rsidR="009B407F" w:rsidRPr="004178CA" w:rsidRDefault="009B407F" w:rsidP="009B407F">
            <w:pPr>
              <w:rPr>
                <w:b/>
              </w:rPr>
            </w:pPr>
            <w:r w:rsidRPr="004178CA">
              <w:rPr>
                <w:b/>
              </w:rPr>
              <w:t>Date</w:t>
            </w:r>
          </w:p>
        </w:tc>
        <w:tc>
          <w:tcPr>
            <w:tcW w:w="2214" w:type="dxa"/>
            <w:shd w:val="clear" w:color="auto" w:fill="000000"/>
          </w:tcPr>
          <w:p w14:paraId="50ADAEB9" w14:textId="77777777" w:rsidR="009B407F" w:rsidRPr="004178CA" w:rsidRDefault="009B407F" w:rsidP="009B407F">
            <w:pPr>
              <w:rPr>
                <w:b/>
              </w:rPr>
            </w:pPr>
            <w:r w:rsidRPr="004178CA">
              <w:rPr>
                <w:b/>
              </w:rPr>
              <w:t>Update by</w:t>
            </w:r>
          </w:p>
        </w:tc>
        <w:tc>
          <w:tcPr>
            <w:tcW w:w="2303" w:type="dxa"/>
            <w:shd w:val="clear" w:color="auto" w:fill="000000"/>
          </w:tcPr>
          <w:p w14:paraId="3214CE84" w14:textId="77777777" w:rsidR="009B407F" w:rsidRPr="004178CA" w:rsidRDefault="009B407F" w:rsidP="009B407F">
            <w:pPr>
              <w:rPr>
                <w:b/>
              </w:rPr>
            </w:pPr>
            <w:r w:rsidRPr="004178CA">
              <w:rPr>
                <w:b/>
              </w:rPr>
              <w:t>Comment</w:t>
            </w:r>
          </w:p>
        </w:tc>
      </w:tr>
      <w:tr w:rsidR="009B407F" w:rsidRPr="004178CA" w14:paraId="0F5B35B2" w14:textId="77777777" w:rsidTr="009B407F">
        <w:tc>
          <w:tcPr>
            <w:tcW w:w="2147" w:type="dxa"/>
            <w:shd w:val="clear" w:color="auto" w:fill="auto"/>
          </w:tcPr>
          <w:p w14:paraId="2E9C7551" w14:textId="77777777" w:rsidR="009B407F" w:rsidRPr="004178CA" w:rsidRDefault="009B407F" w:rsidP="009B407F">
            <w:r w:rsidRPr="004178CA">
              <w:t>1</w:t>
            </w:r>
          </w:p>
        </w:tc>
        <w:tc>
          <w:tcPr>
            <w:tcW w:w="1858" w:type="dxa"/>
            <w:shd w:val="clear" w:color="auto" w:fill="auto"/>
          </w:tcPr>
          <w:p w14:paraId="434D67A3" w14:textId="77777777" w:rsidR="009B407F" w:rsidRPr="004178CA" w:rsidRDefault="009B407F" w:rsidP="009B407F">
            <w:r w:rsidRPr="004178CA">
              <w:t>10 October 2014</w:t>
            </w:r>
          </w:p>
        </w:tc>
        <w:tc>
          <w:tcPr>
            <w:tcW w:w="2214" w:type="dxa"/>
            <w:shd w:val="clear" w:color="auto" w:fill="auto"/>
          </w:tcPr>
          <w:p w14:paraId="0B8DAF6F" w14:textId="77777777" w:rsidR="009B407F" w:rsidRPr="004178CA" w:rsidRDefault="009B407F" w:rsidP="009B407F">
            <w:r w:rsidRPr="004178CA">
              <w:t>SD</w:t>
            </w:r>
          </w:p>
        </w:tc>
        <w:tc>
          <w:tcPr>
            <w:tcW w:w="2303" w:type="dxa"/>
            <w:shd w:val="clear" w:color="auto" w:fill="auto"/>
          </w:tcPr>
          <w:p w14:paraId="558FF948" w14:textId="77777777" w:rsidR="009B407F" w:rsidRPr="004178CA" w:rsidRDefault="009B407F" w:rsidP="009B407F">
            <w:r w:rsidRPr="004178CA">
              <w:t xml:space="preserve">Amended TCD School of Education Policy. For consideration by MERC. </w:t>
            </w:r>
          </w:p>
        </w:tc>
      </w:tr>
      <w:tr w:rsidR="009B407F" w:rsidRPr="004178CA" w14:paraId="085D7640" w14:textId="77777777" w:rsidTr="009B407F">
        <w:tc>
          <w:tcPr>
            <w:tcW w:w="2147" w:type="dxa"/>
            <w:shd w:val="clear" w:color="auto" w:fill="auto"/>
          </w:tcPr>
          <w:p w14:paraId="3927AEC7" w14:textId="77777777" w:rsidR="009B407F" w:rsidRPr="004178CA" w:rsidRDefault="009B407F" w:rsidP="009B407F">
            <w:r w:rsidRPr="004178CA">
              <w:t>2</w:t>
            </w:r>
          </w:p>
        </w:tc>
        <w:tc>
          <w:tcPr>
            <w:tcW w:w="1858" w:type="dxa"/>
            <w:shd w:val="clear" w:color="auto" w:fill="auto"/>
          </w:tcPr>
          <w:p w14:paraId="4268DC36" w14:textId="77777777" w:rsidR="009B407F" w:rsidRPr="004178CA" w:rsidRDefault="009B407F" w:rsidP="009B407F">
            <w:r w:rsidRPr="004178CA">
              <w:t>16 October 2014</w:t>
            </w:r>
          </w:p>
        </w:tc>
        <w:tc>
          <w:tcPr>
            <w:tcW w:w="2214" w:type="dxa"/>
            <w:shd w:val="clear" w:color="auto" w:fill="auto"/>
          </w:tcPr>
          <w:p w14:paraId="4BD4EE3D" w14:textId="77777777" w:rsidR="009B407F" w:rsidRPr="004178CA" w:rsidRDefault="009B407F" w:rsidP="009B407F">
            <w:r w:rsidRPr="004178CA">
              <w:t>SD (Following consideration at MERC)</w:t>
            </w:r>
          </w:p>
        </w:tc>
        <w:tc>
          <w:tcPr>
            <w:tcW w:w="2303" w:type="dxa"/>
            <w:shd w:val="clear" w:color="auto" w:fill="auto"/>
          </w:tcPr>
          <w:p w14:paraId="42C48635" w14:textId="77777777" w:rsidR="009B407F" w:rsidRPr="004178CA" w:rsidRDefault="009B407F" w:rsidP="009B407F">
            <w:r w:rsidRPr="004178CA">
              <w:t>For consultation through C na R before returning to MERC</w:t>
            </w:r>
          </w:p>
        </w:tc>
      </w:tr>
      <w:tr w:rsidR="009B407F" w:rsidRPr="004178CA" w14:paraId="67F4C1DA" w14:textId="77777777" w:rsidTr="009B407F">
        <w:tc>
          <w:tcPr>
            <w:tcW w:w="2147" w:type="dxa"/>
            <w:shd w:val="clear" w:color="auto" w:fill="auto"/>
          </w:tcPr>
          <w:p w14:paraId="048E244F" w14:textId="77777777" w:rsidR="009B407F" w:rsidRPr="004178CA" w:rsidRDefault="009B407F" w:rsidP="009B407F">
            <w:r w:rsidRPr="004178CA">
              <w:t>3</w:t>
            </w:r>
          </w:p>
        </w:tc>
        <w:tc>
          <w:tcPr>
            <w:tcW w:w="1858" w:type="dxa"/>
            <w:shd w:val="clear" w:color="auto" w:fill="auto"/>
          </w:tcPr>
          <w:p w14:paraId="5C13A0DF" w14:textId="77777777" w:rsidR="009B407F" w:rsidRPr="004178CA" w:rsidRDefault="009B407F" w:rsidP="009B407F">
            <w:r w:rsidRPr="004178CA">
              <w:t>8 January 2015</w:t>
            </w:r>
          </w:p>
        </w:tc>
        <w:tc>
          <w:tcPr>
            <w:tcW w:w="2214" w:type="dxa"/>
            <w:shd w:val="clear" w:color="auto" w:fill="auto"/>
          </w:tcPr>
          <w:p w14:paraId="780F715C" w14:textId="77777777" w:rsidR="009B407F" w:rsidRPr="004178CA" w:rsidRDefault="009B407F" w:rsidP="009B407F">
            <w:r w:rsidRPr="004178CA">
              <w:t>SD (Following consultation through C na R)</w:t>
            </w:r>
          </w:p>
        </w:tc>
        <w:tc>
          <w:tcPr>
            <w:tcW w:w="2303" w:type="dxa"/>
            <w:shd w:val="clear" w:color="auto" w:fill="auto"/>
          </w:tcPr>
          <w:p w14:paraId="037CDB46" w14:textId="77777777" w:rsidR="009B407F" w:rsidRPr="004178CA" w:rsidRDefault="009B407F" w:rsidP="009B407F">
            <w:r w:rsidRPr="004178CA">
              <w:t>For final consideration by MERC before going to C na R for ratification</w:t>
            </w:r>
          </w:p>
        </w:tc>
      </w:tr>
      <w:tr w:rsidR="009B407F" w:rsidRPr="008361E8" w14:paraId="09F2CA6F" w14:textId="77777777" w:rsidTr="009B407F">
        <w:tc>
          <w:tcPr>
            <w:tcW w:w="2147" w:type="dxa"/>
            <w:shd w:val="clear" w:color="auto" w:fill="auto"/>
          </w:tcPr>
          <w:p w14:paraId="33BDB597" w14:textId="77777777" w:rsidR="009B407F" w:rsidRPr="004178CA" w:rsidRDefault="0011565A" w:rsidP="009B407F">
            <w:r w:rsidRPr="004178CA">
              <w:t>4</w:t>
            </w:r>
          </w:p>
        </w:tc>
        <w:tc>
          <w:tcPr>
            <w:tcW w:w="1858" w:type="dxa"/>
            <w:shd w:val="clear" w:color="auto" w:fill="auto"/>
          </w:tcPr>
          <w:p w14:paraId="0FEC4331" w14:textId="77777777" w:rsidR="009B407F" w:rsidRPr="004178CA" w:rsidRDefault="0011565A" w:rsidP="009B407F">
            <w:r w:rsidRPr="004178CA">
              <w:t>14</w:t>
            </w:r>
            <w:r w:rsidRPr="004178CA">
              <w:rPr>
                <w:vertAlign w:val="superscript"/>
              </w:rPr>
              <w:t>th</w:t>
            </w:r>
            <w:r w:rsidRPr="004178CA">
              <w:t xml:space="preserve"> January 2015</w:t>
            </w:r>
          </w:p>
        </w:tc>
        <w:tc>
          <w:tcPr>
            <w:tcW w:w="2214" w:type="dxa"/>
            <w:shd w:val="clear" w:color="auto" w:fill="auto"/>
          </w:tcPr>
          <w:p w14:paraId="75DA6066" w14:textId="77777777" w:rsidR="009B407F" w:rsidRPr="004178CA" w:rsidRDefault="0011565A" w:rsidP="009B407F">
            <w:r w:rsidRPr="004178CA">
              <w:t>SD (Following MERC meeting)</w:t>
            </w:r>
          </w:p>
        </w:tc>
        <w:tc>
          <w:tcPr>
            <w:tcW w:w="2303" w:type="dxa"/>
            <w:shd w:val="clear" w:color="auto" w:fill="auto"/>
          </w:tcPr>
          <w:p w14:paraId="55B132B2" w14:textId="77777777" w:rsidR="009B407F" w:rsidRPr="008361E8" w:rsidRDefault="0011565A" w:rsidP="009B407F">
            <w:r w:rsidRPr="004178CA">
              <w:t>For final consideration by C na R.</w:t>
            </w:r>
            <w:r>
              <w:t xml:space="preserve"> </w:t>
            </w:r>
          </w:p>
        </w:tc>
      </w:tr>
      <w:tr w:rsidR="009B407F" w:rsidRPr="00F80F00" w14:paraId="5F8C860F" w14:textId="77777777" w:rsidTr="009B407F">
        <w:tc>
          <w:tcPr>
            <w:tcW w:w="2147" w:type="dxa"/>
            <w:shd w:val="clear" w:color="auto" w:fill="auto"/>
          </w:tcPr>
          <w:p w14:paraId="424CA9CA" w14:textId="77777777" w:rsidR="009B407F" w:rsidRPr="00F80F00" w:rsidRDefault="004178CA" w:rsidP="009B407F">
            <w:r>
              <w:t>5</w:t>
            </w:r>
          </w:p>
        </w:tc>
        <w:tc>
          <w:tcPr>
            <w:tcW w:w="1858" w:type="dxa"/>
            <w:shd w:val="clear" w:color="auto" w:fill="auto"/>
          </w:tcPr>
          <w:p w14:paraId="121A7D55" w14:textId="77777777" w:rsidR="009B407F" w:rsidRPr="00F80F00" w:rsidRDefault="004178CA" w:rsidP="009B407F">
            <w:r>
              <w:t>2</w:t>
            </w:r>
            <w:r w:rsidRPr="004178CA">
              <w:rPr>
                <w:vertAlign w:val="superscript"/>
              </w:rPr>
              <w:t>nd</w:t>
            </w:r>
            <w:r>
              <w:t xml:space="preserve"> February 2015</w:t>
            </w:r>
          </w:p>
        </w:tc>
        <w:tc>
          <w:tcPr>
            <w:tcW w:w="2214" w:type="dxa"/>
            <w:shd w:val="clear" w:color="auto" w:fill="auto"/>
          </w:tcPr>
          <w:p w14:paraId="1D46DC47" w14:textId="77777777" w:rsidR="009B407F" w:rsidRPr="00F80F00" w:rsidRDefault="004178CA" w:rsidP="009B407F">
            <w:r>
              <w:t>SD (Following C na R Meeting)</w:t>
            </w:r>
          </w:p>
        </w:tc>
        <w:tc>
          <w:tcPr>
            <w:tcW w:w="2303" w:type="dxa"/>
            <w:shd w:val="clear" w:color="auto" w:fill="auto"/>
          </w:tcPr>
          <w:p w14:paraId="427D64B0" w14:textId="77777777" w:rsidR="009B407F" w:rsidRPr="00F80F00" w:rsidRDefault="004178CA" w:rsidP="009B407F">
            <w:r>
              <w:t>To be reviewed in June 2016</w:t>
            </w:r>
          </w:p>
        </w:tc>
      </w:tr>
      <w:tr w:rsidR="004178CA" w:rsidRPr="00F80F00" w14:paraId="4DB94EBE" w14:textId="77777777" w:rsidTr="009B407F">
        <w:tc>
          <w:tcPr>
            <w:tcW w:w="2147" w:type="dxa"/>
            <w:shd w:val="clear" w:color="auto" w:fill="auto"/>
          </w:tcPr>
          <w:p w14:paraId="2CFFCA49" w14:textId="0DDE9C34" w:rsidR="004178CA" w:rsidRDefault="00FA7F4A" w:rsidP="009B407F">
            <w:r>
              <w:t>6</w:t>
            </w:r>
          </w:p>
        </w:tc>
        <w:tc>
          <w:tcPr>
            <w:tcW w:w="1858" w:type="dxa"/>
            <w:shd w:val="clear" w:color="auto" w:fill="auto"/>
          </w:tcPr>
          <w:p w14:paraId="6C002E61" w14:textId="301B2DAA" w:rsidR="004178CA" w:rsidRDefault="00FA7F4A" w:rsidP="009B407F">
            <w:r>
              <w:t>20 October 2016</w:t>
            </w:r>
          </w:p>
        </w:tc>
        <w:tc>
          <w:tcPr>
            <w:tcW w:w="2214" w:type="dxa"/>
            <w:shd w:val="clear" w:color="auto" w:fill="auto"/>
          </w:tcPr>
          <w:p w14:paraId="5E00339A" w14:textId="42F2BBAD" w:rsidR="004178CA" w:rsidRDefault="00FA7F4A" w:rsidP="009B407F">
            <w:r>
              <w:t>MR (Following request from SD)</w:t>
            </w:r>
          </w:p>
        </w:tc>
        <w:tc>
          <w:tcPr>
            <w:tcW w:w="2303" w:type="dxa"/>
            <w:shd w:val="clear" w:color="auto" w:fill="auto"/>
          </w:tcPr>
          <w:p w14:paraId="48C8783B" w14:textId="77777777" w:rsidR="004178CA" w:rsidRDefault="004178CA" w:rsidP="009B407F"/>
        </w:tc>
      </w:tr>
    </w:tbl>
    <w:p w14:paraId="590EAAA9" w14:textId="77777777" w:rsidR="009B407F" w:rsidRDefault="009B407F" w:rsidP="009B407F">
      <w:pPr>
        <w:tabs>
          <w:tab w:val="left" w:pos="956"/>
        </w:tabs>
      </w:pPr>
    </w:p>
    <w:p w14:paraId="22B5F4DB" w14:textId="77777777" w:rsidR="009B407F" w:rsidRDefault="009B407F" w:rsidP="009B407F">
      <w:pPr>
        <w:tabs>
          <w:tab w:val="left" w:pos="956"/>
        </w:tabs>
      </w:pPr>
    </w:p>
    <w:p w14:paraId="397F38C5" w14:textId="77777777" w:rsidR="009B407F" w:rsidRDefault="009B407F" w:rsidP="009B407F">
      <w:pPr>
        <w:tabs>
          <w:tab w:val="left" w:pos="956"/>
        </w:tabs>
      </w:pPr>
    </w:p>
    <w:p w14:paraId="60B1B4C8" w14:textId="77777777" w:rsidR="009B407F" w:rsidRDefault="009B407F" w:rsidP="009B407F">
      <w:pPr>
        <w:tabs>
          <w:tab w:val="left" w:pos="956"/>
        </w:tabs>
      </w:pPr>
    </w:p>
    <w:p w14:paraId="1C7146FB" w14:textId="77777777" w:rsidR="009B407F" w:rsidRDefault="009B407F" w:rsidP="009B407F">
      <w:pPr>
        <w:tabs>
          <w:tab w:val="left" w:pos="956"/>
        </w:tabs>
      </w:pPr>
    </w:p>
    <w:p w14:paraId="40BCDB5B" w14:textId="77777777" w:rsidR="009B407F" w:rsidRDefault="009B407F" w:rsidP="009B407F">
      <w:pPr>
        <w:tabs>
          <w:tab w:val="left" w:pos="956"/>
        </w:tabs>
      </w:pPr>
    </w:p>
    <w:p w14:paraId="28381989" w14:textId="77777777" w:rsidR="009B407F" w:rsidRDefault="009B407F" w:rsidP="009B407F">
      <w:pPr>
        <w:tabs>
          <w:tab w:val="left" w:pos="956"/>
        </w:tabs>
      </w:pPr>
    </w:p>
    <w:p w14:paraId="0B3870B1" w14:textId="77777777" w:rsidR="009B407F" w:rsidRDefault="009B407F" w:rsidP="009B407F">
      <w:pPr>
        <w:tabs>
          <w:tab w:val="left" w:pos="956"/>
        </w:tabs>
      </w:pPr>
    </w:p>
    <w:p w14:paraId="0F47FA90" w14:textId="77777777" w:rsidR="009B407F" w:rsidRDefault="009B407F" w:rsidP="009B407F">
      <w:pPr>
        <w:tabs>
          <w:tab w:val="left" w:pos="956"/>
        </w:tabs>
      </w:pPr>
    </w:p>
    <w:p w14:paraId="57642BFF" w14:textId="77777777" w:rsidR="009B407F" w:rsidRDefault="009B407F" w:rsidP="009B407F">
      <w:pPr>
        <w:tabs>
          <w:tab w:val="left" w:pos="956"/>
        </w:tabs>
      </w:pPr>
    </w:p>
    <w:p w14:paraId="38F8ACA1" w14:textId="77777777" w:rsidR="009B407F" w:rsidRDefault="009B407F" w:rsidP="009B407F">
      <w:pPr>
        <w:tabs>
          <w:tab w:val="left" w:pos="956"/>
        </w:tabs>
      </w:pPr>
    </w:p>
    <w:p w14:paraId="370371E8" w14:textId="77777777" w:rsidR="009B407F" w:rsidRDefault="009B407F" w:rsidP="009B407F">
      <w:pPr>
        <w:tabs>
          <w:tab w:val="left" w:pos="956"/>
        </w:tabs>
      </w:pPr>
    </w:p>
    <w:p w14:paraId="1A35ADD2" w14:textId="77777777" w:rsidR="009B407F" w:rsidRDefault="009B407F" w:rsidP="009B407F">
      <w:pPr>
        <w:tabs>
          <w:tab w:val="left" w:pos="956"/>
        </w:tabs>
      </w:pPr>
    </w:p>
    <w:p w14:paraId="185A1148" w14:textId="77777777" w:rsidR="009B407F" w:rsidRDefault="009B407F" w:rsidP="009B407F">
      <w:pPr>
        <w:tabs>
          <w:tab w:val="left" w:pos="956"/>
        </w:tabs>
      </w:pPr>
    </w:p>
    <w:p w14:paraId="5255AF47" w14:textId="77777777" w:rsidR="009B407F" w:rsidRDefault="009B407F" w:rsidP="009B407F">
      <w:pPr>
        <w:tabs>
          <w:tab w:val="left" w:pos="956"/>
        </w:tabs>
      </w:pPr>
    </w:p>
    <w:p w14:paraId="3C321281" w14:textId="77777777" w:rsidR="009B407F" w:rsidRDefault="009B407F" w:rsidP="009B407F">
      <w:pPr>
        <w:tabs>
          <w:tab w:val="left" w:pos="956"/>
        </w:tabs>
      </w:pPr>
    </w:p>
    <w:p w14:paraId="67FCC54A" w14:textId="77777777" w:rsidR="00102FC7" w:rsidRPr="00DB19AB" w:rsidRDefault="00102FC7" w:rsidP="00102FC7">
      <w:pPr>
        <w:tabs>
          <w:tab w:val="left" w:pos="956"/>
        </w:tabs>
      </w:pPr>
    </w:p>
    <w:sectPr w:rsidR="00102FC7" w:rsidRPr="00DB19AB" w:rsidSect="005B487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DBB15" w14:textId="77777777" w:rsidR="002F2DDA" w:rsidRDefault="002F2DDA" w:rsidP="005D7BD1">
      <w:pPr>
        <w:spacing w:after="0" w:line="240" w:lineRule="auto"/>
      </w:pPr>
      <w:r>
        <w:separator/>
      </w:r>
    </w:p>
  </w:endnote>
  <w:endnote w:type="continuationSeparator" w:id="0">
    <w:p w14:paraId="15D2804F" w14:textId="77777777" w:rsidR="002F2DDA" w:rsidRDefault="002F2DDA" w:rsidP="005D7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w:panose1 w:val="02000003060000020004"/>
    <w:charset w:val="00"/>
    <w:family w:val="auto"/>
    <w:pitch w:val="variable"/>
    <w:sig w:usb0="800002EF" w:usb1="40000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C43D" w14:textId="77777777" w:rsidR="002F2DDA" w:rsidRDefault="00C07703">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275F8910" wp14:editId="1719F18C">
              <wp:simplePos x="0" y="0"/>
              <wp:positionH relativeFrom="page">
                <wp:posOffset>3719195</wp:posOffset>
              </wp:positionH>
              <wp:positionV relativeFrom="page">
                <wp:posOffset>10278745</wp:posOffset>
              </wp:positionV>
              <wp:extent cx="175895" cy="152400"/>
              <wp:effectExtent l="4445" t="127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D0753" w14:textId="77777777" w:rsidR="002F2DDA" w:rsidRPr="005D7BD1" w:rsidRDefault="00D87B83">
                          <w:pPr>
                            <w:pStyle w:val="BodyText"/>
                            <w:spacing w:line="216" w:lineRule="exact"/>
                            <w:ind w:left="40"/>
                            <w:rPr>
                              <w:sz w:val="16"/>
                              <w:szCs w:val="16"/>
                            </w:rPr>
                          </w:pPr>
                          <w:r w:rsidRPr="005D7BD1">
                            <w:rPr>
                              <w:sz w:val="16"/>
                              <w:szCs w:val="16"/>
                            </w:rPr>
                            <w:fldChar w:fldCharType="begin"/>
                          </w:r>
                          <w:r w:rsidR="002F2DDA" w:rsidRPr="005D7BD1">
                            <w:rPr>
                              <w:sz w:val="16"/>
                              <w:szCs w:val="16"/>
                            </w:rPr>
                            <w:instrText xml:space="preserve"> PAGE </w:instrText>
                          </w:r>
                          <w:r w:rsidRPr="005D7BD1">
                            <w:rPr>
                              <w:sz w:val="16"/>
                              <w:szCs w:val="16"/>
                            </w:rPr>
                            <w:fldChar w:fldCharType="separate"/>
                          </w:r>
                          <w:r w:rsidR="000D7C80">
                            <w:rPr>
                              <w:noProof/>
                              <w:sz w:val="16"/>
                              <w:szCs w:val="16"/>
                            </w:rPr>
                            <w:t>7</w:t>
                          </w:r>
                          <w:r w:rsidRPr="005D7BD1">
                            <w:rPr>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F8910" id="_x0000_t202" coordsize="21600,21600" o:spt="202" path="m,l,21600r21600,l21600,xe">
              <v:stroke joinstyle="miter"/>
              <v:path gradientshapeok="t" o:connecttype="rect"/>
            </v:shapetype>
            <v:shape id="Text Box 2" o:spid="_x0000_s1026" type="#_x0000_t202" style="position:absolute;margin-left:292.85pt;margin-top:809.35pt;width:13.8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" filled="f" stroked="f">
              <v:textbox inset="0,0,0,0">
                <w:txbxContent>
                  <w:p w14:paraId="7ABD0753" w14:textId="77777777" w:rsidR="002F2DDA" w:rsidRPr="005D7BD1" w:rsidRDefault="00D87B83">
                    <w:pPr>
                      <w:pStyle w:val="BodyText"/>
                      <w:spacing w:line="216" w:lineRule="exact"/>
                      <w:ind w:left="40"/>
                      <w:rPr>
                        <w:sz w:val="16"/>
                        <w:szCs w:val="16"/>
                      </w:rPr>
                    </w:pPr>
                    <w:r w:rsidRPr="005D7BD1">
                      <w:rPr>
                        <w:sz w:val="16"/>
                        <w:szCs w:val="16"/>
                      </w:rPr>
                      <w:fldChar w:fldCharType="begin"/>
                    </w:r>
                    <w:r w:rsidR="002F2DDA" w:rsidRPr="005D7BD1">
                      <w:rPr>
                        <w:sz w:val="16"/>
                        <w:szCs w:val="16"/>
                      </w:rPr>
                      <w:instrText xml:space="preserve"> PAGE </w:instrText>
                    </w:r>
                    <w:r w:rsidRPr="005D7BD1">
                      <w:rPr>
                        <w:sz w:val="16"/>
                        <w:szCs w:val="16"/>
                      </w:rPr>
                      <w:fldChar w:fldCharType="separate"/>
                    </w:r>
                    <w:r w:rsidR="000D7C80">
                      <w:rPr>
                        <w:noProof/>
                        <w:sz w:val="16"/>
                        <w:szCs w:val="16"/>
                      </w:rPr>
                      <w:t>7</w:t>
                    </w:r>
                    <w:r w:rsidRPr="005D7BD1">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54681" w14:textId="77777777" w:rsidR="002F2DDA" w:rsidRDefault="002F2DDA" w:rsidP="005D7BD1">
      <w:pPr>
        <w:spacing w:after="0" w:line="240" w:lineRule="auto"/>
      </w:pPr>
      <w:r>
        <w:separator/>
      </w:r>
    </w:p>
  </w:footnote>
  <w:footnote w:type="continuationSeparator" w:id="0">
    <w:p w14:paraId="5C746CB7" w14:textId="77777777" w:rsidR="002F2DDA" w:rsidRDefault="002F2DDA" w:rsidP="005D7BD1">
      <w:pPr>
        <w:spacing w:after="0" w:line="240" w:lineRule="auto"/>
      </w:pPr>
      <w:r>
        <w:continuationSeparator/>
      </w:r>
    </w:p>
  </w:footnote>
  <w:footnote w:id="1">
    <w:p w14:paraId="7DF2E727" w14:textId="77777777" w:rsidR="002F2DDA" w:rsidRDefault="002F2DDA">
      <w:pPr>
        <w:pStyle w:val="FootnoteText"/>
      </w:pPr>
      <w:r w:rsidRPr="004178CA">
        <w:rPr>
          <w:rStyle w:val="FootnoteReference"/>
        </w:rPr>
        <w:footnoteRef/>
      </w:r>
      <w:r w:rsidRPr="004178CA">
        <w:t xml:space="preserve"> Research reference number (available from Mai Ralph prior to submitting the application).</w:t>
      </w:r>
      <w:r w:rsidR="001D19D9" w:rsidRPr="004178CA">
        <w:t xml:space="preserve"> This number should be at the start of the </w:t>
      </w:r>
      <w:r w:rsidRPr="004178CA">
        <w:t xml:space="preserve">file name of any document or mail submitted in relation to this application. </w:t>
      </w:r>
      <w:r w:rsidR="001D19D9" w:rsidRPr="004178CA">
        <w:t>Please follow the reference number with 1, 2, 3, etc. corresponding with the number of documents submitted with the application.</w:t>
      </w:r>
      <w:r w:rsidR="001D19D9">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F2D3D"/>
    <w:multiLevelType w:val="hybridMultilevel"/>
    <w:tmpl w:val="65E43808"/>
    <w:lvl w:ilvl="0" w:tplc="F44EFFC8">
      <w:start w:val="1"/>
      <w:numFmt w:val="decimal"/>
      <w:lvlText w:val="%1."/>
      <w:lvlJc w:val="left"/>
      <w:pPr>
        <w:ind w:left="864" w:hanging="361"/>
        <w:jc w:val="left"/>
      </w:pPr>
      <w:rPr>
        <w:rFonts w:ascii="Arial" w:eastAsia="Arial" w:hAnsi="Arial" w:hint="default"/>
        <w:spacing w:val="-1"/>
        <w:w w:val="99"/>
        <w:sz w:val="20"/>
        <w:szCs w:val="20"/>
      </w:rPr>
    </w:lvl>
    <w:lvl w:ilvl="1" w:tplc="41FAA14C">
      <w:start w:val="1"/>
      <w:numFmt w:val="bullet"/>
      <w:lvlText w:val="•"/>
      <w:lvlJc w:val="left"/>
      <w:pPr>
        <w:ind w:left="1517" w:hanging="361"/>
      </w:pPr>
      <w:rPr>
        <w:rFonts w:hint="default"/>
      </w:rPr>
    </w:lvl>
    <w:lvl w:ilvl="2" w:tplc="8602837C">
      <w:start w:val="1"/>
      <w:numFmt w:val="bullet"/>
      <w:lvlText w:val="•"/>
      <w:lvlJc w:val="left"/>
      <w:pPr>
        <w:ind w:left="2170" w:hanging="361"/>
      </w:pPr>
      <w:rPr>
        <w:rFonts w:hint="default"/>
      </w:rPr>
    </w:lvl>
    <w:lvl w:ilvl="3" w:tplc="C9A44214">
      <w:start w:val="1"/>
      <w:numFmt w:val="bullet"/>
      <w:lvlText w:val="•"/>
      <w:lvlJc w:val="left"/>
      <w:pPr>
        <w:ind w:left="2823" w:hanging="361"/>
      </w:pPr>
      <w:rPr>
        <w:rFonts w:hint="default"/>
      </w:rPr>
    </w:lvl>
    <w:lvl w:ilvl="4" w:tplc="5FD8586E">
      <w:start w:val="1"/>
      <w:numFmt w:val="bullet"/>
      <w:lvlText w:val="•"/>
      <w:lvlJc w:val="left"/>
      <w:pPr>
        <w:ind w:left="3476" w:hanging="361"/>
      </w:pPr>
      <w:rPr>
        <w:rFonts w:hint="default"/>
      </w:rPr>
    </w:lvl>
    <w:lvl w:ilvl="5" w:tplc="F51259D2">
      <w:start w:val="1"/>
      <w:numFmt w:val="bullet"/>
      <w:lvlText w:val="•"/>
      <w:lvlJc w:val="left"/>
      <w:pPr>
        <w:ind w:left="4129" w:hanging="361"/>
      </w:pPr>
      <w:rPr>
        <w:rFonts w:hint="default"/>
      </w:rPr>
    </w:lvl>
    <w:lvl w:ilvl="6" w:tplc="5E2ACE0C">
      <w:start w:val="1"/>
      <w:numFmt w:val="bullet"/>
      <w:lvlText w:val="•"/>
      <w:lvlJc w:val="left"/>
      <w:pPr>
        <w:ind w:left="4782" w:hanging="361"/>
      </w:pPr>
      <w:rPr>
        <w:rFonts w:hint="default"/>
      </w:rPr>
    </w:lvl>
    <w:lvl w:ilvl="7" w:tplc="44166ADE">
      <w:start w:val="1"/>
      <w:numFmt w:val="bullet"/>
      <w:lvlText w:val="•"/>
      <w:lvlJc w:val="left"/>
      <w:pPr>
        <w:ind w:left="5435" w:hanging="361"/>
      </w:pPr>
      <w:rPr>
        <w:rFonts w:hint="default"/>
      </w:rPr>
    </w:lvl>
    <w:lvl w:ilvl="8" w:tplc="3F0C0400">
      <w:start w:val="1"/>
      <w:numFmt w:val="bullet"/>
      <w:lvlText w:val="•"/>
      <w:lvlJc w:val="left"/>
      <w:pPr>
        <w:ind w:left="6088" w:hanging="361"/>
      </w:pPr>
      <w:rPr>
        <w:rFonts w:hint="default"/>
      </w:rPr>
    </w:lvl>
  </w:abstractNum>
  <w:abstractNum w:abstractNumId="1" w15:restartNumberingAfterBreak="0">
    <w:nsid w:val="0B9211FC"/>
    <w:multiLevelType w:val="hybridMultilevel"/>
    <w:tmpl w:val="59CC5B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9E768A7"/>
    <w:multiLevelType w:val="hybridMultilevel"/>
    <w:tmpl w:val="4F90E0E0"/>
    <w:lvl w:ilvl="0" w:tplc="7EB082C0">
      <w:start w:val="1"/>
      <w:numFmt w:val="lowerRoman"/>
      <w:lvlText w:val="%1."/>
      <w:lvlJc w:val="left"/>
      <w:pPr>
        <w:ind w:left="808" w:hanging="101"/>
        <w:jc w:val="right"/>
      </w:pPr>
      <w:rPr>
        <w:rFonts w:ascii="Arial" w:eastAsia="Arial" w:hAnsi="Arial" w:hint="default"/>
        <w:w w:val="99"/>
        <w:sz w:val="18"/>
        <w:szCs w:val="18"/>
      </w:rPr>
    </w:lvl>
    <w:lvl w:ilvl="1" w:tplc="627CC906">
      <w:start w:val="1"/>
      <w:numFmt w:val="bullet"/>
      <w:lvlText w:val=""/>
      <w:lvlJc w:val="left"/>
      <w:pPr>
        <w:ind w:left="1943" w:hanging="142"/>
      </w:pPr>
      <w:rPr>
        <w:rFonts w:ascii="Symbol" w:eastAsia="Symbol" w:hAnsi="Symbol" w:hint="default"/>
        <w:sz w:val="22"/>
        <w:szCs w:val="22"/>
      </w:rPr>
    </w:lvl>
    <w:lvl w:ilvl="2" w:tplc="8B220F3C">
      <w:start w:val="1"/>
      <w:numFmt w:val="bullet"/>
      <w:lvlText w:val="•"/>
      <w:lvlJc w:val="left"/>
      <w:pPr>
        <w:ind w:left="2740" w:hanging="142"/>
      </w:pPr>
      <w:rPr>
        <w:rFonts w:hint="default"/>
      </w:rPr>
    </w:lvl>
    <w:lvl w:ilvl="3" w:tplc="F36AD384">
      <w:start w:val="1"/>
      <w:numFmt w:val="bullet"/>
      <w:lvlText w:val="•"/>
      <w:lvlJc w:val="left"/>
      <w:pPr>
        <w:ind w:left="3538" w:hanging="142"/>
      </w:pPr>
      <w:rPr>
        <w:rFonts w:hint="default"/>
      </w:rPr>
    </w:lvl>
    <w:lvl w:ilvl="4" w:tplc="29F2AC46">
      <w:start w:val="1"/>
      <w:numFmt w:val="bullet"/>
      <w:lvlText w:val="•"/>
      <w:lvlJc w:val="left"/>
      <w:pPr>
        <w:ind w:left="4335" w:hanging="142"/>
      </w:pPr>
      <w:rPr>
        <w:rFonts w:hint="default"/>
      </w:rPr>
    </w:lvl>
    <w:lvl w:ilvl="5" w:tplc="9E58228E">
      <w:start w:val="1"/>
      <w:numFmt w:val="bullet"/>
      <w:lvlText w:val="•"/>
      <w:lvlJc w:val="left"/>
      <w:pPr>
        <w:ind w:left="5132" w:hanging="142"/>
      </w:pPr>
      <w:rPr>
        <w:rFonts w:hint="default"/>
      </w:rPr>
    </w:lvl>
    <w:lvl w:ilvl="6" w:tplc="09881D98">
      <w:start w:val="1"/>
      <w:numFmt w:val="bullet"/>
      <w:lvlText w:val="•"/>
      <w:lvlJc w:val="left"/>
      <w:pPr>
        <w:ind w:left="5930" w:hanging="142"/>
      </w:pPr>
      <w:rPr>
        <w:rFonts w:hint="default"/>
      </w:rPr>
    </w:lvl>
    <w:lvl w:ilvl="7" w:tplc="B066D0E8">
      <w:start w:val="1"/>
      <w:numFmt w:val="bullet"/>
      <w:lvlText w:val="•"/>
      <w:lvlJc w:val="left"/>
      <w:pPr>
        <w:ind w:left="6727" w:hanging="142"/>
      </w:pPr>
      <w:rPr>
        <w:rFonts w:hint="default"/>
      </w:rPr>
    </w:lvl>
    <w:lvl w:ilvl="8" w:tplc="E6ACFE4A">
      <w:start w:val="1"/>
      <w:numFmt w:val="bullet"/>
      <w:lvlText w:val="•"/>
      <w:lvlJc w:val="left"/>
      <w:pPr>
        <w:ind w:left="7525" w:hanging="142"/>
      </w:pPr>
      <w:rPr>
        <w:rFonts w:hint="default"/>
      </w:rPr>
    </w:lvl>
  </w:abstractNum>
  <w:abstractNum w:abstractNumId="3" w15:restartNumberingAfterBreak="0">
    <w:nsid w:val="2EF77644"/>
    <w:multiLevelType w:val="hybridMultilevel"/>
    <w:tmpl w:val="CAB63A3C"/>
    <w:lvl w:ilvl="0" w:tplc="670827FC">
      <w:start w:val="1"/>
      <w:numFmt w:val="bullet"/>
      <w:lvlText w:val=""/>
      <w:lvlJc w:val="left"/>
      <w:pPr>
        <w:ind w:left="1113" w:hanging="274"/>
      </w:pPr>
      <w:rPr>
        <w:rFonts w:ascii="Symbol" w:eastAsia="Symbol" w:hAnsi="Symbol" w:hint="default"/>
        <w:w w:val="99"/>
        <w:sz w:val="20"/>
        <w:szCs w:val="20"/>
      </w:rPr>
    </w:lvl>
    <w:lvl w:ilvl="1" w:tplc="438836F6">
      <w:start w:val="1"/>
      <w:numFmt w:val="bullet"/>
      <w:lvlText w:val="•"/>
      <w:lvlJc w:val="left"/>
      <w:pPr>
        <w:ind w:left="1924" w:hanging="274"/>
      </w:pPr>
      <w:rPr>
        <w:rFonts w:hint="default"/>
      </w:rPr>
    </w:lvl>
    <w:lvl w:ilvl="2" w:tplc="D7B4B3C0">
      <w:start w:val="1"/>
      <w:numFmt w:val="bullet"/>
      <w:lvlText w:val="•"/>
      <w:lvlJc w:val="left"/>
      <w:pPr>
        <w:ind w:left="2734" w:hanging="274"/>
      </w:pPr>
      <w:rPr>
        <w:rFonts w:hint="default"/>
      </w:rPr>
    </w:lvl>
    <w:lvl w:ilvl="3" w:tplc="6A54AAB4">
      <w:start w:val="1"/>
      <w:numFmt w:val="bullet"/>
      <w:lvlText w:val="•"/>
      <w:lvlJc w:val="left"/>
      <w:pPr>
        <w:ind w:left="3545" w:hanging="274"/>
      </w:pPr>
      <w:rPr>
        <w:rFonts w:hint="default"/>
      </w:rPr>
    </w:lvl>
    <w:lvl w:ilvl="4" w:tplc="63484D46">
      <w:start w:val="1"/>
      <w:numFmt w:val="bullet"/>
      <w:lvlText w:val="•"/>
      <w:lvlJc w:val="left"/>
      <w:pPr>
        <w:ind w:left="4356" w:hanging="274"/>
      </w:pPr>
      <w:rPr>
        <w:rFonts w:hint="default"/>
      </w:rPr>
    </w:lvl>
    <w:lvl w:ilvl="5" w:tplc="FD8A5030">
      <w:start w:val="1"/>
      <w:numFmt w:val="bullet"/>
      <w:lvlText w:val="•"/>
      <w:lvlJc w:val="left"/>
      <w:pPr>
        <w:ind w:left="5166" w:hanging="274"/>
      </w:pPr>
      <w:rPr>
        <w:rFonts w:hint="default"/>
      </w:rPr>
    </w:lvl>
    <w:lvl w:ilvl="6" w:tplc="C9BCDADE">
      <w:start w:val="1"/>
      <w:numFmt w:val="bullet"/>
      <w:lvlText w:val="•"/>
      <w:lvlJc w:val="left"/>
      <w:pPr>
        <w:ind w:left="5977" w:hanging="274"/>
      </w:pPr>
      <w:rPr>
        <w:rFonts w:hint="default"/>
      </w:rPr>
    </w:lvl>
    <w:lvl w:ilvl="7" w:tplc="3842B642">
      <w:start w:val="1"/>
      <w:numFmt w:val="bullet"/>
      <w:lvlText w:val="•"/>
      <w:lvlJc w:val="left"/>
      <w:pPr>
        <w:ind w:left="6788" w:hanging="274"/>
      </w:pPr>
      <w:rPr>
        <w:rFonts w:hint="default"/>
      </w:rPr>
    </w:lvl>
    <w:lvl w:ilvl="8" w:tplc="70282516">
      <w:start w:val="1"/>
      <w:numFmt w:val="bullet"/>
      <w:lvlText w:val="•"/>
      <w:lvlJc w:val="left"/>
      <w:pPr>
        <w:ind w:left="7598" w:hanging="274"/>
      </w:pPr>
      <w:rPr>
        <w:rFonts w:hint="default"/>
      </w:rPr>
    </w:lvl>
  </w:abstractNum>
  <w:abstractNum w:abstractNumId="4" w15:restartNumberingAfterBreak="0">
    <w:nsid w:val="39104C14"/>
    <w:multiLevelType w:val="hybridMultilevel"/>
    <w:tmpl w:val="E2C89CBA"/>
    <w:lvl w:ilvl="0" w:tplc="347E2E56">
      <w:start w:val="1"/>
      <w:numFmt w:val="lowerRoman"/>
      <w:lvlText w:val="%1."/>
      <w:lvlJc w:val="left"/>
      <w:pPr>
        <w:ind w:left="1200" w:hanging="461"/>
        <w:jc w:val="left"/>
      </w:pPr>
      <w:rPr>
        <w:rFonts w:ascii="Arial" w:eastAsia="Arial" w:hAnsi="Arial" w:hint="default"/>
        <w:spacing w:val="-2"/>
        <w:w w:val="99"/>
        <w:sz w:val="20"/>
        <w:szCs w:val="20"/>
      </w:rPr>
    </w:lvl>
    <w:lvl w:ilvl="1" w:tplc="1DF0F10E">
      <w:start w:val="1"/>
      <w:numFmt w:val="bullet"/>
      <w:lvlText w:val="•"/>
      <w:lvlJc w:val="left"/>
      <w:pPr>
        <w:ind w:left="2002" w:hanging="461"/>
      </w:pPr>
      <w:rPr>
        <w:rFonts w:hint="default"/>
      </w:rPr>
    </w:lvl>
    <w:lvl w:ilvl="2" w:tplc="2B0CDD12">
      <w:start w:val="1"/>
      <w:numFmt w:val="bullet"/>
      <w:lvlText w:val="•"/>
      <w:lvlJc w:val="left"/>
      <w:pPr>
        <w:ind w:left="2804" w:hanging="461"/>
      </w:pPr>
      <w:rPr>
        <w:rFonts w:hint="default"/>
      </w:rPr>
    </w:lvl>
    <w:lvl w:ilvl="3" w:tplc="8424D530">
      <w:start w:val="1"/>
      <w:numFmt w:val="bullet"/>
      <w:lvlText w:val="•"/>
      <w:lvlJc w:val="left"/>
      <w:pPr>
        <w:ind w:left="3606" w:hanging="461"/>
      </w:pPr>
      <w:rPr>
        <w:rFonts w:hint="default"/>
      </w:rPr>
    </w:lvl>
    <w:lvl w:ilvl="4" w:tplc="475886B4">
      <w:start w:val="1"/>
      <w:numFmt w:val="bullet"/>
      <w:lvlText w:val="•"/>
      <w:lvlJc w:val="left"/>
      <w:pPr>
        <w:ind w:left="4408" w:hanging="461"/>
      </w:pPr>
      <w:rPr>
        <w:rFonts w:hint="default"/>
      </w:rPr>
    </w:lvl>
    <w:lvl w:ilvl="5" w:tplc="11C63962">
      <w:start w:val="1"/>
      <w:numFmt w:val="bullet"/>
      <w:lvlText w:val="•"/>
      <w:lvlJc w:val="left"/>
      <w:pPr>
        <w:ind w:left="5210" w:hanging="461"/>
      </w:pPr>
      <w:rPr>
        <w:rFonts w:hint="default"/>
      </w:rPr>
    </w:lvl>
    <w:lvl w:ilvl="6" w:tplc="CE703AB2">
      <w:start w:val="1"/>
      <w:numFmt w:val="bullet"/>
      <w:lvlText w:val="•"/>
      <w:lvlJc w:val="left"/>
      <w:pPr>
        <w:ind w:left="6012" w:hanging="461"/>
      </w:pPr>
      <w:rPr>
        <w:rFonts w:hint="default"/>
      </w:rPr>
    </w:lvl>
    <w:lvl w:ilvl="7" w:tplc="3A261A10">
      <w:start w:val="1"/>
      <w:numFmt w:val="bullet"/>
      <w:lvlText w:val="•"/>
      <w:lvlJc w:val="left"/>
      <w:pPr>
        <w:ind w:left="6814" w:hanging="461"/>
      </w:pPr>
      <w:rPr>
        <w:rFonts w:hint="default"/>
      </w:rPr>
    </w:lvl>
    <w:lvl w:ilvl="8" w:tplc="1D42F53A">
      <w:start w:val="1"/>
      <w:numFmt w:val="bullet"/>
      <w:lvlText w:val="•"/>
      <w:lvlJc w:val="left"/>
      <w:pPr>
        <w:ind w:left="7616" w:hanging="461"/>
      </w:pPr>
      <w:rPr>
        <w:rFonts w:hint="default"/>
      </w:rPr>
    </w:lvl>
  </w:abstractNum>
  <w:abstractNum w:abstractNumId="5" w15:restartNumberingAfterBreak="0">
    <w:nsid w:val="3CF5445B"/>
    <w:multiLevelType w:val="hybridMultilevel"/>
    <w:tmpl w:val="109EE1E8"/>
    <w:lvl w:ilvl="0" w:tplc="16528C76">
      <w:start w:val="2"/>
      <w:numFmt w:val="lowerLetter"/>
      <w:lvlText w:val="(%1)"/>
      <w:lvlJc w:val="left"/>
      <w:pPr>
        <w:ind w:left="107" w:hanging="313"/>
        <w:jc w:val="left"/>
      </w:pPr>
      <w:rPr>
        <w:rFonts w:ascii="Arial" w:eastAsia="Arial" w:hAnsi="Arial" w:hint="default"/>
        <w:b/>
        <w:bCs/>
        <w:w w:val="99"/>
        <w:sz w:val="20"/>
        <w:szCs w:val="20"/>
      </w:rPr>
    </w:lvl>
    <w:lvl w:ilvl="1" w:tplc="201E6780">
      <w:start w:val="1"/>
      <w:numFmt w:val="bullet"/>
      <w:lvlText w:val="•"/>
      <w:lvlJc w:val="left"/>
      <w:pPr>
        <w:ind w:left="1020" w:hanging="313"/>
      </w:pPr>
      <w:rPr>
        <w:rFonts w:hint="default"/>
      </w:rPr>
    </w:lvl>
    <w:lvl w:ilvl="2" w:tplc="035C5340">
      <w:start w:val="1"/>
      <w:numFmt w:val="bullet"/>
      <w:lvlText w:val="•"/>
      <w:lvlJc w:val="left"/>
      <w:pPr>
        <w:ind w:left="1933" w:hanging="313"/>
      </w:pPr>
      <w:rPr>
        <w:rFonts w:hint="default"/>
      </w:rPr>
    </w:lvl>
    <w:lvl w:ilvl="3" w:tplc="266EAC26">
      <w:start w:val="1"/>
      <w:numFmt w:val="bullet"/>
      <w:lvlText w:val="•"/>
      <w:lvlJc w:val="left"/>
      <w:pPr>
        <w:ind w:left="2847" w:hanging="313"/>
      </w:pPr>
      <w:rPr>
        <w:rFonts w:hint="default"/>
      </w:rPr>
    </w:lvl>
    <w:lvl w:ilvl="4" w:tplc="AD3E96BA">
      <w:start w:val="1"/>
      <w:numFmt w:val="bullet"/>
      <w:lvlText w:val="•"/>
      <w:lvlJc w:val="left"/>
      <w:pPr>
        <w:ind w:left="3760" w:hanging="313"/>
      </w:pPr>
      <w:rPr>
        <w:rFonts w:hint="default"/>
      </w:rPr>
    </w:lvl>
    <w:lvl w:ilvl="5" w:tplc="E5C669D6">
      <w:start w:val="1"/>
      <w:numFmt w:val="bullet"/>
      <w:lvlText w:val="•"/>
      <w:lvlJc w:val="left"/>
      <w:pPr>
        <w:ind w:left="4673" w:hanging="313"/>
      </w:pPr>
      <w:rPr>
        <w:rFonts w:hint="default"/>
      </w:rPr>
    </w:lvl>
    <w:lvl w:ilvl="6" w:tplc="A0A6861E">
      <w:start w:val="1"/>
      <w:numFmt w:val="bullet"/>
      <w:lvlText w:val="•"/>
      <w:lvlJc w:val="left"/>
      <w:pPr>
        <w:ind w:left="5587" w:hanging="313"/>
      </w:pPr>
      <w:rPr>
        <w:rFonts w:hint="default"/>
      </w:rPr>
    </w:lvl>
    <w:lvl w:ilvl="7" w:tplc="9C222A32">
      <w:start w:val="1"/>
      <w:numFmt w:val="bullet"/>
      <w:lvlText w:val="•"/>
      <w:lvlJc w:val="left"/>
      <w:pPr>
        <w:ind w:left="6500" w:hanging="313"/>
      </w:pPr>
      <w:rPr>
        <w:rFonts w:hint="default"/>
      </w:rPr>
    </w:lvl>
    <w:lvl w:ilvl="8" w:tplc="49826120">
      <w:start w:val="1"/>
      <w:numFmt w:val="bullet"/>
      <w:lvlText w:val="•"/>
      <w:lvlJc w:val="left"/>
      <w:pPr>
        <w:ind w:left="7413" w:hanging="313"/>
      </w:pPr>
      <w:rPr>
        <w:rFonts w:hint="default"/>
      </w:rPr>
    </w:lvl>
  </w:abstractNum>
  <w:abstractNum w:abstractNumId="6" w15:restartNumberingAfterBreak="0">
    <w:nsid w:val="55D050F7"/>
    <w:multiLevelType w:val="multilevel"/>
    <w:tmpl w:val="BAC2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6E2CDF"/>
    <w:multiLevelType w:val="multilevel"/>
    <w:tmpl w:val="39E4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8C0D5B"/>
    <w:multiLevelType w:val="multilevel"/>
    <w:tmpl w:val="FE4EA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3274CB"/>
    <w:multiLevelType w:val="hybridMultilevel"/>
    <w:tmpl w:val="C7EC3670"/>
    <w:lvl w:ilvl="0" w:tplc="E3E6922E">
      <w:start w:val="1"/>
      <w:numFmt w:val="decimal"/>
      <w:lvlText w:val="%1."/>
      <w:lvlJc w:val="left"/>
      <w:pPr>
        <w:ind w:left="864" w:hanging="361"/>
        <w:jc w:val="left"/>
      </w:pPr>
      <w:rPr>
        <w:rFonts w:ascii="Arial" w:eastAsia="Arial" w:hAnsi="Arial" w:hint="default"/>
        <w:spacing w:val="-1"/>
        <w:w w:val="99"/>
        <w:sz w:val="20"/>
        <w:szCs w:val="20"/>
      </w:rPr>
    </w:lvl>
    <w:lvl w:ilvl="1" w:tplc="5F781998">
      <w:start w:val="1"/>
      <w:numFmt w:val="bullet"/>
      <w:lvlText w:val="•"/>
      <w:lvlJc w:val="left"/>
      <w:pPr>
        <w:ind w:left="1509" w:hanging="361"/>
      </w:pPr>
      <w:rPr>
        <w:rFonts w:hint="default"/>
      </w:rPr>
    </w:lvl>
    <w:lvl w:ilvl="2" w:tplc="513E2E48">
      <w:start w:val="1"/>
      <w:numFmt w:val="bullet"/>
      <w:lvlText w:val="•"/>
      <w:lvlJc w:val="left"/>
      <w:pPr>
        <w:ind w:left="2155" w:hanging="361"/>
      </w:pPr>
      <w:rPr>
        <w:rFonts w:hint="default"/>
      </w:rPr>
    </w:lvl>
    <w:lvl w:ilvl="3" w:tplc="025E14B6">
      <w:start w:val="1"/>
      <w:numFmt w:val="bullet"/>
      <w:lvlText w:val="•"/>
      <w:lvlJc w:val="left"/>
      <w:pPr>
        <w:ind w:left="2800" w:hanging="361"/>
      </w:pPr>
      <w:rPr>
        <w:rFonts w:hint="default"/>
      </w:rPr>
    </w:lvl>
    <w:lvl w:ilvl="4" w:tplc="DE38B32E">
      <w:start w:val="1"/>
      <w:numFmt w:val="bullet"/>
      <w:lvlText w:val="•"/>
      <w:lvlJc w:val="left"/>
      <w:pPr>
        <w:ind w:left="3446" w:hanging="361"/>
      </w:pPr>
      <w:rPr>
        <w:rFonts w:hint="default"/>
      </w:rPr>
    </w:lvl>
    <w:lvl w:ilvl="5" w:tplc="5BB6C71C">
      <w:start w:val="1"/>
      <w:numFmt w:val="bullet"/>
      <w:lvlText w:val="•"/>
      <w:lvlJc w:val="left"/>
      <w:pPr>
        <w:ind w:left="4092" w:hanging="361"/>
      </w:pPr>
      <w:rPr>
        <w:rFonts w:hint="default"/>
      </w:rPr>
    </w:lvl>
    <w:lvl w:ilvl="6" w:tplc="32F2D4C6">
      <w:start w:val="1"/>
      <w:numFmt w:val="bullet"/>
      <w:lvlText w:val="•"/>
      <w:lvlJc w:val="left"/>
      <w:pPr>
        <w:ind w:left="4737" w:hanging="361"/>
      </w:pPr>
      <w:rPr>
        <w:rFonts w:hint="default"/>
      </w:rPr>
    </w:lvl>
    <w:lvl w:ilvl="7" w:tplc="702819DC">
      <w:start w:val="1"/>
      <w:numFmt w:val="bullet"/>
      <w:lvlText w:val="•"/>
      <w:lvlJc w:val="left"/>
      <w:pPr>
        <w:ind w:left="5383" w:hanging="361"/>
      </w:pPr>
      <w:rPr>
        <w:rFonts w:hint="default"/>
      </w:rPr>
    </w:lvl>
    <w:lvl w:ilvl="8" w:tplc="94F89288">
      <w:start w:val="1"/>
      <w:numFmt w:val="bullet"/>
      <w:lvlText w:val="•"/>
      <w:lvlJc w:val="left"/>
      <w:pPr>
        <w:ind w:left="6028" w:hanging="361"/>
      </w:pPr>
      <w:rPr>
        <w:rFonts w:hint="default"/>
      </w:rPr>
    </w:lvl>
  </w:abstractNum>
  <w:abstractNum w:abstractNumId="10" w15:restartNumberingAfterBreak="0">
    <w:nsid w:val="76A14D28"/>
    <w:multiLevelType w:val="hybridMultilevel"/>
    <w:tmpl w:val="517EE122"/>
    <w:lvl w:ilvl="0" w:tplc="392E0DF8">
      <w:start w:val="1"/>
      <w:numFmt w:val="decimal"/>
      <w:lvlText w:val="%1."/>
      <w:lvlJc w:val="left"/>
      <w:pPr>
        <w:ind w:left="467" w:hanging="360"/>
      </w:pPr>
      <w:rPr>
        <w:rFonts w:hint="default"/>
        <w:b/>
      </w:rPr>
    </w:lvl>
    <w:lvl w:ilvl="1" w:tplc="18090019" w:tentative="1">
      <w:start w:val="1"/>
      <w:numFmt w:val="lowerLetter"/>
      <w:lvlText w:val="%2."/>
      <w:lvlJc w:val="left"/>
      <w:pPr>
        <w:ind w:left="1187" w:hanging="360"/>
      </w:pPr>
    </w:lvl>
    <w:lvl w:ilvl="2" w:tplc="1809001B" w:tentative="1">
      <w:start w:val="1"/>
      <w:numFmt w:val="lowerRoman"/>
      <w:lvlText w:val="%3."/>
      <w:lvlJc w:val="right"/>
      <w:pPr>
        <w:ind w:left="1907" w:hanging="180"/>
      </w:pPr>
    </w:lvl>
    <w:lvl w:ilvl="3" w:tplc="1809000F" w:tentative="1">
      <w:start w:val="1"/>
      <w:numFmt w:val="decimal"/>
      <w:lvlText w:val="%4."/>
      <w:lvlJc w:val="left"/>
      <w:pPr>
        <w:ind w:left="2627" w:hanging="360"/>
      </w:pPr>
    </w:lvl>
    <w:lvl w:ilvl="4" w:tplc="18090019" w:tentative="1">
      <w:start w:val="1"/>
      <w:numFmt w:val="lowerLetter"/>
      <w:lvlText w:val="%5."/>
      <w:lvlJc w:val="left"/>
      <w:pPr>
        <w:ind w:left="3347" w:hanging="360"/>
      </w:pPr>
    </w:lvl>
    <w:lvl w:ilvl="5" w:tplc="1809001B" w:tentative="1">
      <w:start w:val="1"/>
      <w:numFmt w:val="lowerRoman"/>
      <w:lvlText w:val="%6."/>
      <w:lvlJc w:val="right"/>
      <w:pPr>
        <w:ind w:left="4067" w:hanging="180"/>
      </w:pPr>
    </w:lvl>
    <w:lvl w:ilvl="6" w:tplc="1809000F" w:tentative="1">
      <w:start w:val="1"/>
      <w:numFmt w:val="decimal"/>
      <w:lvlText w:val="%7."/>
      <w:lvlJc w:val="left"/>
      <w:pPr>
        <w:ind w:left="4787" w:hanging="360"/>
      </w:pPr>
    </w:lvl>
    <w:lvl w:ilvl="7" w:tplc="18090019" w:tentative="1">
      <w:start w:val="1"/>
      <w:numFmt w:val="lowerLetter"/>
      <w:lvlText w:val="%8."/>
      <w:lvlJc w:val="left"/>
      <w:pPr>
        <w:ind w:left="5507" w:hanging="360"/>
      </w:pPr>
    </w:lvl>
    <w:lvl w:ilvl="8" w:tplc="1809001B" w:tentative="1">
      <w:start w:val="1"/>
      <w:numFmt w:val="lowerRoman"/>
      <w:lvlText w:val="%9."/>
      <w:lvlJc w:val="right"/>
      <w:pPr>
        <w:ind w:left="6227" w:hanging="180"/>
      </w:pPr>
    </w:lvl>
  </w:abstractNum>
  <w:abstractNum w:abstractNumId="11" w15:restartNumberingAfterBreak="0">
    <w:nsid w:val="7D794C22"/>
    <w:multiLevelType w:val="hybridMultilevel"/>
    <w:tmpl w:val="0E485102"/>
    <w:lvl w:ilvl="0" w:tplc="1B1A0000">
      <w:start w:val="1"/>
      <w:numFmt w:val="decimal"/>
      <w:lvlText w:val="%1."/>
      <w:lvlJc w:val="left"/>
      <w:pPr>
        <w:ind w:left="457" w:hanging="363"/>
        <w:jc w:val="left"/>
      </w:pPr>
      <w:rPr>
        <w:rFonts w:ascii="Arial" w:eastAsia="Arial" w:hAnsi="Arial" w:hint="default"/>
        <w:spacing w:val="-1"/>
        <w:w w:val="99"/>
        <w:sz w:val="20"/>
        <w:szCs w:val="20"/>
      </w:rPr>
    </w:lvl>
    <w:lvl w:ilvl="1" w:tplc="3D2C304A">
      <w:start w:val="1"/>
      <w:numFmt w:val="decimal"/>
      <w:lvlText w:val="%2."/>
      <w:lvlJc w:val="left"/>
      <w:pPr>
        <w:ind w:left="1844" w:hanging="361"/>
        <w:jc w:val="left"/>
      </w:pPr>
      <w:rPr>
        <w:rFonts w:ascii="Arial" w:eastAsia="Arial" w:hAnsi="Arial" w:hint="default"/>
        <w:spacing w:val="-1"/>
        <w:w w:val="99"/>
        <w:sz w:val="20"/>
        <w:szCs w:val="20"/>
      </w:rPr>
    </w:lvl>
    <w:lvl w:ilvl="2" w:tplc="D4042306">
      <w:start w:val="1"/>
      <w:numFmt w:val="bullet"/>
      <w:lvlText w:val="•"/>
      <w:lvlJc w:val="left"/>
      <w:pPr>
        <w:ind w:left="2653" w:hanging="361"/>
      </w:pPr>
      <w:rPr>
        <w:rFonts w:hint="default"/>
      </w:rPr>
    </w:lvl>
    <w:lvl w:ilvl="3" w:tplc="ED6E43E8">
      <w:start w:val="1"/>
      <w:numFmt w:val="bullet"/>
      <w:lvlText w:val="•"/>
      <w:lvlJc w:val="left"/>
      <w:pPr>
        <w:ind w:left="3461" w:hanging="361"/>
      </w:pPr>
      <w:rPr>
        <w:rFonts w:hint="default"/>
      </w:rPr>
    </w:lvl>
    <w:lvl w:ilvl="4" w:tplc="76D2E87E">
      <w:start w:val="1"/>
      <w:numFmt w:val="bullet"/>
      <w:lvlText w:val="•"/>
      <w:lvlJc w:val="left"/>
      <w:pPr>
        <w:ind w:left="4269" w:hanging="361"/>
      </w:pPr>
      <w:rPr>
        <w:rFonts w:hint="default"/>
      </w:rPr>
    </w:lvl>
    <w:lvl w:ilvl="5" w:tplc="D86A1832">
      <w:start w:val="1"/>
      <w:numFmt w:val="bullet"/>
      <w:lvlText w:val="•"/>
      <w:lvlJc w:val="left"/>
      <w:pPr>
        <w:ind w:left="5078" w:hanging="361"/>
      </w:pPr>
      <w:rPr>
        <w:rFonts w:hint="default"/>
      </w:rPr>
    </w:lvl>
    <w:lvl w:ilvl="6" w:tplc="B3B4B1CC">
      <w:start w:val="1"/>
      <w:numFmt w:val="bullet"/>
      <w:lvlText w:val="•"/>
      <w:lvlJc w:val="left"/>
      <w:pPr>
        <w:ind w:left="5886" w:hanging="361"/>
      </w:pPr>
      <w:rPr>
        <w:rFonts w:hint="default"/>
      </w:rPr>
    </w:lvl>
    <w:lvl w:ilvl="7" w:tplc="68AAAF96">
      <w:start w:val="1"/>
      <w:numFmt w:val="bullet"/>
      <w:lvlText w:val="•"/>
      <w:lvlJc w:val="left"/>
      <w:pPr>
        <w:ind w:left="6694" w:hanging="361"/>
      </w:pPr>
      <w:rPr>
        <w:rFonts w:hint="default"/>
      </w:rPr>
    </w:lvl>
    <w:lvl w:ilvl="8" w:tplc="7F380056">
      <w:start w:val="1"/>
      <w:numFmt w:val="bullet"/>
      <w:lvlText w:val="•"/>
      <w:lvlJc w:val="left"/>
      <w:pPr>
        <w:ind w:left="7503" w:hanging="361"/>
      </w:pPr>
      <w:rPr>
        <w:rFonts w:hint="default"/>
      </w:rPr>
    </w:lvl>
  </w:abstractNum>
  <w:num w:numId="1">
    <w:abstractNumId w:val="8"/>
  </w:num>
  <w:num w:numId="2">
    <w:abstractNumId w:val="6"/>
  </w:num>
  <w:num w:numId="3">
    <w:abstractNumId w:val="7"/>
  </w:num>
  <w:num w:numId="4">
    <w:abstractNumId w:val="5"/>
  </w:num>
  <w:num w:numId="5">
    <w:abstractNumId w:val="4"/>
  </w:num>
  <w:num w:numId="6">
    <w:abstractNumId w:val="3"/>
  </w:num>
  <w:num w:numId="7">
    <w:abstractNumId w:val="2"/>
  </w:num>
  <w:num w:numId="8">
    <w:abstractNumId w:val="0"/>
  </w:num>
  <w:num w:numId="9">
    <w:abstractNumId w:val="9"/>
  </w:num>
  <w:num w:numId="10">
    <w:abstractNumId w:val="11"/>
  </w:num>
  <w:num w:numId="11">
    <w:abstractNumId w:val="10"/>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i Ralph">
    <w15:presenceInfo w15:providerId="AD" w15:userId="S-1-5-21-1645522239-117609710-725345543-1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E2"/>
    <w:rsid w:val="00072905"/>
    <w:rsid w:val="000D7C80"/>
    <w:rsid w:val="00102FC7"/>
    <w:rsid w:val="0011565A"/>
    <w:rsid w:val="001A4D3B"/>
    <w:rsid w:val="001D19D9"/>
    <w:rsid w:val="00237C7E"/>
    <w:rsid w:val="002F2DDA"/>
    <w:rsid w:val="00311ED6"/>
    <w:rsid w:val="003B2DBD"/>
    <w:rsid w:val="003B376B"/>
    <w:rsid w:val="003C7A61"/>
    <w:rsid w:val="004178CA"/>
    <w:rsid w:val="0043616D"/>
    <w:rsid w:val="005719FE"/>
    <w:rsid w:val="00573E45"/>
    <w:rsid w:val="005B4878"/>
    <w:rsid w:val="005D450E"/>
    <w:rsid w:val="005D7BD1"/>
    <w:rsid w:val="00645F0F"/>
    <w:rsid w:val="00695D0F"/>
    <w:rsid w:val="00795B17"/>
    <w:rsid w:val="00895848"/>
    <w:rsid w:val="008D6615"/>
    <w:rsid w:val="00910BE0"/>
    <w:rsid w:val="00923CAA"/>
    <w:rsid w:val="009269DC"/>
    <w:rsid w:val="009709B3"/>
    <w:rsid w:val="00971103"/>
    <w:rsid w:val="009A34BC"/>
    <w:rsid w:val="009B407F"/>
    <w:rsid w:val="009C24EF"/>
    <w:rsid w:val="009F70E2"/>
    <w:rsid w:val="00A75FCA"/>
    <w:rsid w:val="00B40902"/>
    <w:rsid w:val="00BC47BC"/>
    <w:rsid w:val="00C07703"/>
    <w:rsid w:val="00C62CE7"/>
    <w:rsid w:val="00CE1426"/>
    <w:rsid w:val="00D87B83"/>
    <w:rsid w:val="00D9266B"/>
    <w:rsid w:val="00DB19AB"/>
    <w:rsid w:val="00DB534F"/>
    <w:rsid w:val="00DD4025"/>
    <w:rsid w:val="00E20B8E"/>
    <w:rsid w:val="00ED03A8"/>
    <w:rsid w:val="00EF1E6F"/>
    <w:rsid w:val="00F454D7"/>
    <w:rsid w:val="00FA7F4A"/>
    <w:rsid w:val="00FB6BA6"/>
    <w:rsid w:val="00FE0D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57003A"/>
  <w15:docId w15:val="{BC71D3A7-CED5-4948-9600-EB5ACFCC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9F70E2"/>
    <w:pPr>
      <w:widowControl w:val="0"/>
      <w:spacing w:before="24" w:after="0" w:line="240" w:lineRule="auto"/>
      <w:ind w:left="380"/>
      <w:outlineLvl w:val="0"/>
    </w:pPr>
    <w:rPr>
      <w:rFonts w:ascii="Arial" w:eastAsia="Arial" w:hAnsi="Arial"/>
      <w:b/>
      <w:bCs/>
      <w:sz w:val="28"/>
      <w:szCs w:val="28"/>
      <w:lang w:val="en-US"/>
    </w:rPr>
  </w:style>
  <w:style w:type="paragraph" w:styleId="Heading2">
    <w:name w:val="heading 2"/>
    <w:basedOn w:val="Normal"/>
    <w:link w:val="Heading2Char"/>
    <w:uiPriority w:val="1"/>
    <w:qFormat/>
    <w:rsid w:val="009F70E2"/>
    <w:pPr>
      <w:widowControl w:val="0"/>
      <w:spacing w:after="0" w:line="240" w:lineRule="auto"/>
      <w:ind w:left="100"/>
      <w:outlineLvl w:val="1"/>
    </w:pPr>
    <w:rPr>
      <w:rFonts w:ascii="Arial" w:eastAsia="Arial" w:hAnsi="Arial"/>
      <w:b/>
      <w:bCs/>
      <w:sz w:val="24"/>
      <w:szCs w:val="24"/>
      <w:lang w:val="en-US"/>
    </w:rPr>
  </w:style>
  <w:style w:type="paragraph" w:styleId="Heading3">
    <w:name w:val="heading 3"/>
    <w:basedOn w:val="Normal"/>
    <w:link w:val="Heading3Char"/>
    <w:uiPriority w:val="1"/>
    <w:qFormat/>
    <w:rsid w:val="009F70E2"/>
    <w:pPr>
      <w:widowControl w:val="0"/>
      <w:spacing w:after="0" w:line="240" w:lineRule="auto"/>
      <w:ind w:left="220"/>
      <w:outlineLvl w:val="2"/>
    </w:pPr>
    <w:rPr>
      <w:rFonts w:ascii="Arial" w:eastAsia="Arial" w:hAnsi="Arial"/>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70E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70E2"/>
    <w:rPr>
      <w:b/>
      <w:bCs/>
    </w:rPr>
  </w:style>
  <w:style w:type="character" w:styleId="Hyperlink">
    <w:name w:val="Hyperlink"/>
    <w:basedOn w:val="DefaultParagraphFont"/>
    <w:uiPriority w:val="99"/>
    <w:unhideWhenUsed/>
    <w:rsid w:val="009F70E2"/>
    <w:rPr>
      <w:color w:val="0000FF"/>
      <w:u w:val="single"/>
    </w:rPr>
  </w:style>
  <w:style w:type="character" w:customStyle="1" w:styleId="Heading1Char">
    <w:name w:val="Heading 1 Char"/>
    <w:basedOn w:val="DefaultParagraphFont"/>
    <w:link w:val="Heading1"/>
    <w:uiPriority w:val="1"/>
    <w:rsid w:val="009F70E2"/>
    <w:rPr>
      <w:rFonts w:ascii="Arial" w:eastAsia="Arial" w:hAnsi="Arial"/>
      <w:b/>
      <w:bCs/>
      <w:sz w:val="28"/>
      <w:szCs w:val="28"/>
      <w:lang w:val="en-US"/>
    </w:rPr>
  </w:style>
  <w:style w:type="character" w:customStyle="1" w:styleId="Heading2Char">
    <w:name w:val="Heading 2 Char"/>
    <w:basedOn w:val="DefaultParagraphFont"/>
    <w:link w:val="Heading2"/>
    <w:uiPriority w:val="1"/>
    <w:rsid w:val="009F70E2"/>
    <w:rPr>
      <w:rFonts w:ascii="Arial" w:eastAsia="Arial" w:hAnsi="Arial"/>
      <w:b/>
      <w:bCs/>
      <w:sz w:val="24"/>
      <w:szCs w:val="24"/>
      <w:lang w:val="en-US"/>
    </w:rPr>
  </w:style>
  <w:style w:type="character" w:customStyle="1" w:styleId="Heading3Char">
    <w:name w:val="Heading 3 Char"/>
    <w:basedOn w:val="DefaultParagraphFont"/>
    <w:link w:val="Heading3"/>
    <w:uiPriority w:val="1"/>
    <w:rsid w:val="009F70E2"/>
    <w:rPr>
      <w:rFonts w:ascii="Arial" w:eastAsia="Arial" w:hAnsi="Arial"/>
      <w:b/>
      <w:bCs/>
      <w:sz w:val="20"/>
      <w:szCs w:val="20"/>
      <w:lang w:val="en-US"/>
    </w:rPr>
  </w:style>
  <w:style w:type="paragraph" w:styleId="BodyText">
    <w:name w:val="Body Text"/>
    <w:basedOn w:val="Normal"/>
    <w:link w:val="BodyTextChar"/>
    <w:uiPriority w:val="1"/>
    <w:qFormat/>
    <w:rsid w:val="009F70E2"/>
    <w:pPr>
      <w:widowControl w:val="0"/>
      <w:spacing w:after="0" w:line="240" w:lineRule="auto"/>
      <w:ind w:left="1844"/>
    </w:pPr>
    <w:rPr>
      <w:rFonts w:ascii="Arial" w:eastAsia="Arial" w:hAnsi="Arial"/>
      <w:sz w:val="20"/>
      <w:szCs w:val="20"/>
      <w:lang w:val="en-US"/>
    </w:rPr>
  </w:style>
  <w:style w:type="character" w:customStyle="1" w:styleId="BodyTextChar">
    <w:name w:val="Body Text Char"/>
    <w:basedOn w:val="DefaultParagraphFont"/>
    <w:link w:val="BodyText"/>
    <w:uiPriority w:val="1"/>
    <w:rsid w:val="009F70E2"/>
    <w:rPr>
      <w:rFonts w:ascii="Arial" w:eastAsia="Arial" w:hAnsi="Arial"/>
      <w:sz w:val="20"/>
      <w:szCs w:val="20"/>
      <w:lang w:val="en-US"/>
    </w:rPr>
  </w:style>
  <w:style w:type="paragraph" w:styleId="ListParagraph">
    <w:name w:val="List Paragraph"/>
    <w:basedOn w:val="Normal"/>
    <w:uiPriority w:val="34"/>
    <w:qFormat/>
    <w:rsid w:val="009F70E2"/>
    <w:pPr>
      <w:widowControl w:val="0"/>
      <w:spacing w:after="0" w:line="240" w:lineRule="auto"/>
    </w:pPr>
    <w:rPr>
      <w:lang w:val="en-US"/>
    </w:rPr>
  </w:style>
  <w:style w:type="paragraph" w:customStyle="1" w:styleId="TableParagraph">
    <w:name w:val="Table Paragraph"/>
    <w:basedOn w:val="Normal"/>
    <w:uiPriority w:val="1"/>
    <w:qFormat/>
    <w:rsid w:val="009F70E2"/>
    <w:pPr>
      <w:widowControl w:val="0"/>
      <w:spacing w:after="0" w:line="240" w:lineRule="auto"/>
    </w:pPr>
    <w:rPr>
      <w:lang w:val="en-US"/>
    </w:rPr>
  </w:style>
  <w:style w:type="character" w:styleId="FollowedHyperlink">
    <w:name w:val="FollowedHyperlink"/>
    <w:basedOn w:val="DefaultParagraphFont"/>
    <w:uiPriority w:val="99"/>
    <w:semiHidden/>
    <w:unhideWhenUsed/>
    <w:rsid w:val="009F70E2"/>
    <w:rPr>
      <w:color w:val="800080" w:themeColor="followedHyperlink"/>
      <w:u w:val="single"/>
    </w:rPr>
  </w:style>
  <w:style w:type="paragraph" w:styleId="Header">
    <w:name w:val="header"/>
    <w:basedOn w:val="Normal"/>
    <w:link w:val="HeaderChar"/>
    <w:uiPriority w:val="99"/>
    <w:semiHidden/>
    <w:unhideWhenUsed/>
    <w:rsid w:val="005D7B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D7BD1"/>
  </w:style>
  <w:style w:type="paragraph" w:styleId="Footer">
    <w:name w:val="footer"/>
    <w:basedOn w:val="Normal"/>
    <w:link w:val="FooterChar"/>
    <w:uiPriority w:val="99"/>
    <w:semiHidden/>
    <w:unhideWhenUsed/>
    <w:rsid w:val="005D7B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D7BD1"/>
  </w:style>
  <w:style w:type="table" w:styleId="TableGrid">
    <w:name w:val="Table Grid"/>
    <w:basedOn w:val="TableNormal"/>
    <w:uiPriority w:val="39"/>
    <w:rsid w:val="00EF1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62C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2CE7"/>
    <w:rPr>
      <w:sz w:val="20"/>
      <w:szCs w:val="20"/>
    </w:rPr>
  </w:style>
  <w:style w:type="character" w:styleId="FootnoteReference">
    <w:name w:val="footnote reference"/>
    <w:basedOn w:val="DefaultParagraphFont"/>
    <w:uiPriority w:val="99"/>
    <w:semiHidden/>
    <w:unhideWhenUsed/>
    <w:rsid w:val="00C62CE7"/>
    <w:rPr>
      <w:vertAlign w:val="superscript"/>
    </w:rPr>
  </w:style>
  <w:style w:type="character" w:styleId="CommentReference">
    <w:name w:val="annotation reference"/>
    <w:basedOn w:val="DefaultParagraphFont"/>
    <w:uiPriority w:val="99"/>
    <w:semiHidden/>
    <w:unhideWhenUsed/>
    <w:rsid w:val="00795B17"/>
    <w:rPr>
      <w:sz w:val="16"/>
      <w:szCs w:val="16"/>
    </w:rPr>
  </w:style>
  <w:style w:type="paragraph" w:styleId="CommentText">
    <w:name w:val="annotation text"/>
    <w:basedOn w:val="Normal"/>
    <w:link w:val="CommentTextChar"/>
    <w:uiPriority w:val="99"/>
    <w:semiHidden/>
    <w:unhideWhenUsed/>
    <w:rsid w:val="00795B17"/>
    <w:pPr>
      <w:spacing w:line="240" w:lineRule="auto"/>
    </w:pPr>
    <w:rPr>
      <w:sz w:val="20"/>
      <w:szCs w:val="20"/>
    </w:rPr>
  </w:style>
  <w:style w:type="character" w:customStyle="1" w:styleId="CommentTextChar">
    <w:name w:val="Comment Text Char"/>
    <w:basedOn w:val="DefaultParagraphFont"/>
    <w:link w:val="CommentText"/>
    <w:uiPriority w:val="99"/>
    <w:semiHidden/>
    <w:rsid w:val="00795B17"/>
    <w:rPr>
      <w:sz w:val="20"/>
      <w:szCs w:val="20"/>
    </w:rPr>
  </w:style>
  <w:style w:type="paragraph" w:styleId="CommentSubject">
    <w:name w:val="annotation subject"/>
    <w:basedOn w:val="CommentText"/>
    <w:next w:val="CommentText"/>
    <w:link w:val="CommentSubjectChar"/>
    <w:uiPriority w:val="99"/>
    <w:semiHidden/>
    <w:unhideWhenUsed/>
    <w:rsid w:val="00795B17"/>
    <w:rPr>
      <w:b/>
      <w:bCs/>
    </w:rPr>
  </w:style>
  <w:style w:type="character" w:customStyle="1" w:styleId="CommentSubjectChar">
    <w:name w:val="Comment Subject Char"/>
    <w:basedOn w:val="CommentTextChar"/>
    <w:link w:val="CommentSubject"/>
    <w:uiPriority w:val="99"/>
    <w:semiHidden/>
    <w:rsid w:val="00795B17"/>
    <w:rPr>
      <w:b/>
      <w:bCs/>
      <w:sz w:val="20"/>
      <w:szCs w:val="20"/>
    </w:rPr>
  </w:style>
  <w:style w:type="paragraph" w:styleId="BalloonText">
    <w:name w:val="Balloon Text"/>
    <w:basedOn w:val="Normal"/>
    <w:link w:val="BalloonTextChar"/>
    <w:uiPriority w:val="99"/>
    <w:semiHidden/>
    <w:unhideWhenUsed/>
    <w:rsid w:val="00795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B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85133">
      <w:bodyDiv w:val="1"/>
      <w:marLeft w:val="0"/>
      <w:marRight w:val="0"/>
      <w:marTop w:val="0"/>
      <w:marBottom w:val="0"/>
      <w:divBdr>
        <w:top w:val="none" w:sz="0" w:space="0" w:color="auto"/>
        <w:left w:val="none" w:sz="0" w:space="0" w:color="auto"/>
        <w:bottom w:val="none" w:sz="0" w:space="0" w:color="auto"/>
        <w:right w:val="none" w:sz="0" w:space="0" w:color="auto"/>
      </w:divBdr>
      <w:divsChild>
        <w:div w:id="85884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007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17594-7333-4766-80DF-C60BD171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sdelaney</dc:creator>
  <cp:lastModifiedBy>Mai Ralph</cp:lastModifiedBy>
  <cp:revision>3</cp:revision>
  <dcterms:created xsi:type="dcterms:W3CDTF">2016-10-20T11:29:00Z</dcterms:created>
  <dcterms:modified xsi:type="dcterms:W3CDTF">2016-10-20T11:31:00Z</dcterms:modified>
</cp:coreProperties>
</file>